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303" w:rsidRPr="00FA4611" w:rsidRDefault="00C45303" w:rsidP="00C45303">
      <w:pPr>
        <w:pStyle w:val="NoSpacing"/>
        <w:jc w:val="center"/>
        <w:rPr>
          <w:b/>
        </w:rPr>
      </w:pPr>
      <w:r w:rsidRPr="00FA4611">
        <w:rPr>
          <w:b/>
        </w:rPr>
        <w:t>IALA VTS Technical WG Inter</w:t>
      </w:r>
      <w:r w:rsidR="009A6D07">
        <w:rPr>
          <w:b/>
        </w:rPr>
        <w:t>-</w:t>
      </w:r>
      <w:r w:rsidRPr="00FA4611">
        <w:rPr>
          <w:b/>
        </w:rPr>
        <w:t>sessional Meeting 12 to 14</w:t>
      </w:r>
      <w:r w:rsidRPr="00FA4611">
        <w:rPr>
          <w:b/>
          <w:vertAlign w:val="superscript"/>
        </w:rPr>
        <w:t>th</w:t>
      </w:r>
      <w:r w:rsidRPr="00FA4611">
        <w:rPr>
          <w:b/>
        </w:rPr>
        <w:t xml:space="preserve"> January 2015 at IAL</w:t>
      </w:r>
      <w:bookmarkStart w:id="0" w:name="_GoBack"/>
      <w:bookmarkEnd w:id="0"/>
      <w:r w:rsidRPr="00FA4611">
        <w:rPr>
          <w:b/>
        </w:rPr>
        <w:t>A HQ</w:t>
      </w:r>
    </w:p>
    <w:p w:rsidR="00C45303" w:rsidRDefault="00C45303" w:rsidP="00C45303">
      <w:pPr>
        <w:pStyle w:val="NoSpacing"/>
      </w:pPr>
    </w:p>
    <w:p w:rsidR="00C45303" w:rsidRPr="00FA4611" w:rsidRDefault="009A6D07" w:rsidP="00C45303">
      <w:pPr>
        <w:pStyle w:val="NoSpacing"/>
        <w:jc w:val="center"/>
        <w:rPr>
          <w:b/>
        </w:rPr>
      </w:pPr>
      <w:r>
        <w:rPr>
          <w:b/>
        </w:rPr>
        <w:t>Notes</w:t>
      </w:r>
    </w:p>
    <w:p w:rsidR="00C45303" w:rsidRDefault="00C45303" w:rsidP="00C45303">
      <w:pPr>
        <w:pStyle w:val="NoSpacing"/>
      </w:pPr>
    </w:p>
    <w:p w:rsidR="00C45303" w:rsidRPr="00523B01" w:rsidRDefault="00C45303" w:rsidP="00C45303">
      <w:pPr>
        <w:pStyle w:val="NoSpacing"/>
        <w:rPr>
          <w:b/>
        </w:rPr>
      </w:pPr>
      <w:r w:rsidRPr="00523B01">
        <w:rPr>
          <w:b/>
        </w:rPr>
        <w:t>Attendees:</w:t>
      </w:r>
    </w:p>
    <w:p w:rsidR="00C45303" w:rsidRDefault="00C45303" w:rsidP="00C45303">
      <w:pPr>
        <w:pStyle w:val="NoSpacing"/>
      </w:pPr>
      <w:r>
        <w:t xml:space="preserve">Richard Aase </w:t>
      </w:r>
      <w:r w:rsidR="00523B01">
        <w:tab/>
      </w:r>
      <w:r w:rsidR="00523B01">
        <w:tab/>
      </w:r>
      <w:r w:rsidR="00237D7C">
        <w:tab/>
      </w:r>
      <w:r w:rsidR="00237D7C">
        <w:tab/>
      </w:r>
      <w:r>
        <w:t>Norwegian Coastal Administration</w:t>
      </w:r>
    </w:p>
    <w:p w:rsidR="00C45303" w:rsidRDefault="00C45303" w:rsidP="00C45303">
      <w:pPr>
        <w:pStyle w:val="NoSpacing"/>
      </w:pPr>
      <w:r>
        <w:t xml:space="preserve">Mathieu </w:t>
      </w:r>
      <w:proofErr w:type="spellStart"/>
      <w:r>
        <w:t>Aillerie</w:t>
      </w:r>
      <w:proofErr w:type="spellEnd"/>
      <w:r w:rsidR="00523B01">
        <w:tab/>
      </w:r>
      <w:r w:rsidR="00CA3269">
        <w:tab/>
      </w:r>
      <w:r w:rsidR="00237D7C">
        <w:tab/>
      </w:r>
      <w:r w:rsidR="00237D7C">
        <w:tab/>
      </w:r>
      <w:proofErr w:type="spellStart"/>
      <w:r>
        <w:t>Signalis</w:t>
      </w:r>
      <w:proofErr w:type="spellEnd"/>
    </w:p>
    <w:p w:rsidR="00C45303" w:rsidRDefault="00C45303" w:rsidP="00C45303">
      <w:pPr>
        <w:pStyle w:val="NoSpacing"/>
      </w:pPr>
      <w:r>
        <w:t>Jorgen Brandt</w:t>
      </w:r>
      <w:r w:rsidR="00523B01">
        <w:tab/>
      </w:r>
      <w:r w:rsidR="00523B01">
        <w:tab/>
      </w:r>
      <w:r w:rsidR="00237D7C">
        <w:tab/>
      </w:r>
      <w:r w:rsidR="00237D7C">
        <w:tab/>
      </w:r>
      <w:r>
        <w:t>Gre</w:t>
      </w:r>
      <w:r w:rsidR="00591D7C">
        <w:t>at</w:t>
      </w:r>
      <w:r>
        <w:t xml:space="preserve"> Belt VTS</w:t>
      </w:r>
    </w:p>
    <w:p w:rsidR="00C45303" w:rsidRDefault="00C45303" w:rsidP="00C45303">
      <w:pPr>
        <w:pStyle w:val="NoSpacing"/>
      </w:pPr>
      <w:r>
        <w:t>Peter Eade</w:t>
      </w:r>
      <w:r w:rsidR="00523B01">
        <w:tab/>
      </w:r>
      <w:r w:rsidR="00523B01">
        <w:tab/>
      </w:r>
      <w:r w:rsidR="00237D7C">
        <w:tab/>
      </w:r>
      <w:r w:rsidR="00237D7C">
        <w:tab/>
      </w:r>
      <w:r>
        <w:t>Vissim</w:t>
      </w:r>
    </w:p>
    <w:p w:rsidR="00C45303" w:rsidRDefault="00C45303" w:rsidP="00C45303">
      <w:pPr>
        <w:pStyle w:val="NoSpacing"/>
      </w:pPr>
      <w:r>
        <w:t>Steve Guest</w:t>
      </w:r>
      <w:r w:rsidR="00523B01">
        <w:tab/>
      </w:r>
      <w:r w:rsidR="00523B01">
        <w:tab/>
      </w:r>
      <w:r w:rsidR="00237D7C">
        <w:tab/>
      </w:r>
      <w:r w:rsidR="00237D7C">
        <w:tab/>
      </w:r>
      <w:r>
        <w:t>Kongsberg</w:t>
      </w:r>
    </w:p>
    <w:p w:rsidR="00C45303" w:rsidRDefault="00C45303" w:rsidP="00C45303">
      <w:pPr>
        <w:pStyle w:val="NoSpacing"/>
      </w:pPr>
      <w:r>
        <w:t xml:space="preserve">Rene Hogendoorn </w:t>
      </w:r>
      <w:r w:rsidR="00237D7C">
        <w:t>(Chairman)</w:t>
      </w:r>
      <w:r w:rsidR="00237D7C">
        <w:tab/>
      </w:r>
      <w:r w:rsidR="00523B01">
        <w:tab/>
      </w:r>
      <w:r>
        <w:t>SAAB</w:t>
      </w:r>
    </w:p>
    <w:p w:rsidR="00C45303" w:rsidRDefault="00C45303" w:rsidP="00C45303">
      <w:pPr>
        <w:pStyle w:val="NoSpacing"/>
      </w:pPr>
      <w:r>
        <w:t>Je</w:t>
      </w:r>
      <w:r w:rsidR="00FA3657">
        <w:t>n</w:t>
      </w:r>
      <w:r>
        <w:t xml:space="preserve">s Christian Pedersen </w:t>
      </w:r>
      <w:r w:rsidR="00237D7C">
        <w:t>(Editor)</w:t>
      </w:r>
      <w:r w:rsidR="00237D7C">
        <w:tab/>
      </w:r>
      <w:r w:rsidR="00237D7C">
        <w:tab/>
      </w:r>
      <w:r>
        <w:t>Terma</w:t>
      </w:r>
    </w:p>
    <w:p w:rsidR="00C45303" w:rsidRDefault="00C45303" w:rsidP="00C45303">
      <w:pPr>
        <w:pStyle w:val="NoSpacing"/>
      </w:pPr>
      <w:r>
        <w:t>Rob Townsend</w:t>
      </w:r>
      <w:r w:rsidR="00523B01">
        <w:tab/>
      </w:r>
      <w:r w:rsidR="00237D7C">
        <w:t>(Vice Chairman)</w:t>
      </w:r>
      <w:r w:rsidR="00237D7C">
        <w:tab/>
      </w:r>
      <w:r w:rsidR="00523B01">
        <w:tab/>
      </w:r>
      <w:r>
        <w:t>MCA</w:t>
      </w:r>
    </w:p>
    <w:p w:rsidR="00C45303" w:rsidRDefault="00C45303" w:rsidP="00C45303">
      <w:pPr>
        <w:pStyle w:val="NoSpacing"/>
      </w:pPr>
      <w:r>
        <w:t>Dave Turnage</w:t>
      </w:r>
      <w:r w:rsidR="00523B01">
        <w:tab/>
      </w:r>
      <w:r w:rsidR="00237D7C">
        <w:tab/>
      </w:r>
      <w:r w:rsidR="00237D7C">
        <w:tab/>
      </w:r>
      <w:r>
        <w:t xml:space="preserve"> </w:t>
      </w:r>
      <w:r w:rsidR="00523B01">
        <w:tab/>
      </w:r>
      <w:r>
        <w:t>Kelvin Hughes</w:t>
      </w:r>
    </w:p>
    <w:p w:rsidR="00C45303" w:rsidRDefault="00C45303" w:rsidP="00C45303">
      <w:pPr>
        <w:pStyle w:val="NoSpacing"/>
      </w:pPr>
      <w:r>
        <w:t xml:space="preserve">Rainer </w:t>
      </w:r>
      <w:proofErr w:type="spellStart"/>
      <w:r>
        <w:t>Strenge</w:t>
      </w:r>
      <w:proofErr w:type="spellEnd"/>
      <w:r w:rsidR="00523B01">
        <w:tab/>
      </w:r>
      <w:r w:rsidR="00523B01">
        <w:tab/>
      </w:r>
      <w:r w:rsidR="00237D7C">
        <w:tab/>
      </w:r>
      <w:r w:rsidR="00237D7C">
        <w:tab/>
      </w:r>
      <w:r>
        <w:t>Federal Waterways &amp; Shipping Agency</w:t>
      </w:r>
    </w:p>
    <w:p w:rsidR="00C45303" w:rsidRDefault="00C45303" w:rsidP="00C45303">
      <w:pPr>
        <w:pStyle w:val="NoSpacing"/>
      </w:pPr>
    </w:p>
    <w:p w:rsidR="00C45303" w:rsidRPr="00523B01" w:rsidRDefault="00C45303" w:rsidP="00C45303">
      <w:pPr>
        <w:pStyle w:val="NoSpacing"/>
        <w:rPr>
          <w:b/>
        </w:rPr>
      </w:pPr>
      <w:r w:rsidRPr="00523B01">
        <w:rPr>
          <w:b/>
        </w:rPr>
        <w:t>Apologies were received from:</w:t>
      </w:r>
    </w:p>
    <w:p w:rsidR="00C45303" w:rsidRDefault="00C45303" w:rsidP="00C45303">
      <w:pPr>
        <w:pStyle w:val="NoSpacing"/>
      </w:pPr>
      <w:r>
        <w:t xml:space="preserve">Dirk </w:t>
      </w:r>
      <w:proofErr w:type="spellStart"/>
      <w:r>
        <w:t>Eckhoff</w:t>
      </w:r>
      <w:proofErr w:type="spellEnd"/>
    </w:p>
    <w:p w:rsidR="00C45303" w:rsidRDefault="00C45303" w:rsidP="00C45303">
      <w:pPr>
        <w:pStyle w:val="NoSpacing"/>
      </w:pPr>
      <w:r>
        <w:t>Inoue Shui</w:t>
      </w:r>
      <w:r w:rsidR="00591D7C">
        <w:t>ch</w:t>
      </w:r>
      <w:r>
        <w:t>i</w:t>
      </w:r>
    </w:p>
    <w:p w:rsidR="00C45303" w:rsidRDefault="00C45303" w:rsidP="00C45303">
      <w:pPr>
        <w:pStyle w:val="NoSpacing"/>
      </w:pPr>
      <w:r>
        <w:t>Malin Dreijer</w:t>
      </w:r>
    </w:p>
    <w:p w:rsidR="00C45303" w:rsidRDefault="00C45303" w:rsidP="00C45303">
      <w:pPr>
        <w:pStyle w:val="NoSpacing"/>
      </w:pPr>
    </w:p>
    <w:p w:rsidR="00523B01" w:rsidRPr="005B3756" w:rsidRDefault="00523B01" w:rsidP="00523B01">
      <w:pPr>
        <w:pStyle w:val="NoSpacing"/>
        <w:numPr>
          <w:ilvl w:val="0"/>
          <w:numId w:val="1"/>
        </w:numPr>
        <w:rPr>
          <w:b/>
        </w:rPr>
      </w:pPr>
      <w:r w:rsidRPr="005B3756">
        <w:rPr>
          <w:b/>
        </w:rPr>
        <w:t>Opening</w:t>
      </w:r>
    </w:p>
    <w:p w:rsidR="00C45303" w:rsidRDefault="00D51658" w:rsidP="000315E4">
      <w:pPr>
        <w:pStyle w:val="NoSpacing"/>
        <w:ind w:left="360"/>
      </w:pPr>
      <w:r>
        <w:t>At 0900am</w:t>
      </w:r>
      <w:r w:rsidR="00FA6AC8">
        <w:t>, Rene Hogendoorn,</w:t>
      </w:r>
      <w:r>
        <w:t xml:space="preserve"> </w:t>
      </w:r>
      <w:r w:rsidR="00523B01">
        <w:t>Chair</w:t>
      </w:r>
      <w:r w:rsidR="00FA3657">
        <w:t>man</w:t>
      </w:r>
      <w:r w:rsidR="00523B01">
        <w:t xml:space="preserve"> of</w:t>
      </w:r>
      <w:r w:rsidR="00F82B5C">
        <w:t xml:space="preserve"> the</w:t>
      </w:r>
      <w:r w:rsidR="00523B01">
        <w:t xml:space="preserve"> Technical WG</w:t>
      </w:r>
      <w:r w:rsidR="00FA6AC8">
        <w:t>,</w:t>
      </w:r>
      <w:r w:rsidR="00523B01">
        <w:t xml:space="preserve"> welcomed all </w:t>
      </w:r>
      <w:r w:rsidR="00F82B5C">
        <w:t>delegates to the i</w:t>
      </w:r>
      <w:r w:rsidR="000315E4">
        <w:t>nter</w:t>
      </w:r>
      <w:r w:rsidR="00FA3657">
        <w:t>-</w:t>
      </w:r>
      <w:r w:rsidR="000315E4">
        <w:t xml:space="preserve">sessional </w:t>
      </w:r>
      <w:r w:rsidR="00F82B5C">
        <w:t xml:space="preserve">meeting </w:t>
      </w:r>
      <w:r w:rsidR="000315E4">
        <w:t>and the WG particularly welcomed Jorg</w:t>
      </w:r>
      <w:r w:rsidR="00FA3657">
        <w:t>e</w:t>
      </w:r>
      <w:r w:rsidR="000315E4">
        <w:t xml:space="preserve">n Brandt and Steve Guest from </w:t>
      </w:r>
      <w:r w:rsidR="00F82B5C">
        <w:t xml:space="preserve">the </w:t>
      </w:r>
      <w:r w:rsidR="000315E4">
        <w:t>Operational WG.</w:t>
      </w:r>
    </w:p>
    <w:p w:rsidR="00C45303" w:rsidRDefault="00C45303" w:rsidP="00C45303">
      <w:pPr>
        <w:pStyle w:val="NoSpacing"/>
      </w:pPr>
    </w:p>
    <w:p w:rsidR="00523B01" w:rsidRPr="005B3756" w:rsidRDefault="00523B01" w:rsidP="00523B01">
      <w:pPr>
        <w:pStyle w:val="NoSpacing"/>
        <w:numPr>
          <w:ilvl w:val="0"/>
          <w:numId w:val="1"/>
        </w:numPr>
        <w:rPr>
          <w:b/>
        </w:rPr>
      </w:pPr>
      <w:r w:rsidRPr="005B3756">
        <w:rPr>
          <w:b/>
        </w:rPr>
        <w:t>Agenda</w:t>
      </w:r>
    </w:p>
    <w:p w:rsidR="00523B01" w:rsidRDefault="00523B01" w:rsidP="00523B01">
      <w:pPr>
        <w:pStyle w:val="NoSpacing"/>
        <w:ind w:left="360"/>
      </w:pPr>
      <w:r>
        <w:t>The Chairman introduced the Agenda</w:t>
      </w:r>
      <w:r w:rsidR="00FA3657">
        <w:t>,</w:t>
      </w:r>
      <w:r>
        <w:t xml:space="preserve"> which had been circulated the week prior, and it was agreed.</w:t>
      </w:r>
    </w:p>
    <w:p w:rsidR="00523B01" w:rsidRPr="005B3756" w:rsidRDefault="00523B01" w:rsidP="00523B01">
      <w:pPr>
        <w:pStyle w:val="NoSpacing"/>
        <w:ind w:left="360"/>
        <w:rPr>
          <w:b/>
        </w:rPr>
      </w:pPr>
    </w:p>
    <w:p w:rsidR="00BF462A" w:rsidRPr="005B3756" w:rsidRDefault="00BF462A" w:rsidP="00BF462A">
      <w:pPr>
        <w:pStyle w:val="NoSpacing"/>
        <w:numPr>
          <w:ilvl w:val="0"/>
          <w:numId w:val="1"/>
        </w:numPr>
        <w:rPr>
          <w:b/>
        </w:rPr>
      </w:pPr>
      <w:r w:rsidRPr="005B3756">
        <w:rPr>
          <w:b/>
        </w:rPr>
        <w:t>Purpose of the Meeting</w:t>
      </w:r>
    </w:p>
    <w:p w:rsidR="00175677" w:rsidRDefault="00BF462A" w:rsidP="00BF462A">
      <w:pPr>
        <w:pStyle w:val="NoSpacing"/>
        <w:ind w:left="360"/>
        <w:rPr>
          <w:ins w:id="1" w:author="Hogendoorn, Rene" w:date="2015-01-17T17:43:00Z"/>
        </w:rPr>
      </w:pPr>
      <w:r>
        <w:t>There was some discussion about the purpose of the meeting a</w:t>
      </w:r>
      <w:r w:rsidR="00EA435A">
        <w:t xml:space="preserve">s </w:t>
      </w:r>
      <w:r w:rsidR="00237161">
        <w:t>the Chairman</w:t>
      </w:r>
      <w:r w:rsidR="00EA435A">
        <w:t xml:space="preserve"> had emailed the attendees on 7</w:t>
      </w:r>
      <w:r w:rsidR="00EA435A" w:rsidRPr="00EA435A">
        <w:rPr>
          <w:vertAlign w:val="superscript"/>
        </w:rPr>
        <w:t>th</w:t>
      </w:r>
      <w:r w:rsidR="00EA435A">
        <w:t xml:space="preserve"> January 2015 affirming his intention not to discuss the size of the document</w:t>
      </w:r>
      <w:r w:rsidR="00F82B5C">
        <w:t>,</w:t>
      </w:r>
      <w:r w:rsidR="00EA435A">
        <w:t xml:space="preserve"> which was agreed to be too large by the entire VTS committee at VTS38. However</w:t>
      </w:r>
      <w:r w:rsidR="00FA3657">
        <w:t>,</w:t>
      </w:r>
      <w:r w:rsidR="00EA435A">
        <w:t xml:space="preserve"> informal </w:t>
      </w:r>
      <w:ins w:id="2" w:author="Peter Eade" w:date="2015-01-16T13:44:00Z">
        <w:del w:id="3" w:author="Hogendoorn, Rene" w:date="2015-01-17T17:45:00Z">
          <w:r w:rsidR="000178AA" w:rsidDel="00175677">
            <w:delText xml:space="preserve">unilateral </w:delText>
          </w:r>
        </w:del>
      </w:ins>
      <w:r w:rsidR="00EA435A">
        <w:t>disc</w:t>
      </w:r>
      <w:r w:rsidR="00FA3657">
        <w:t>u</w:t>
      </w:r>
      <w:r w:rsidR="00EA435A">
        <w:t xml:space="preserve">ssions between </w:t>
      </w:r>
      <w:r w:rsidR="00237161">
        <w:t>the Chairman and Editor</w:t>
      </w:r>
      <w:r w:rsidR="00FA3657">
        <w:t xml:space="preserve"> had indi</w:t>
      </w:r>
      <w:r w:rsidR="00EA435A">
        <w:t xml:space="preserve">cated the potential </w:t>
      </w:r>
      <w:r w:rsidR="00FA3657">
        <w:t xml:space="preserve">for a </w:t>
      </w:r>
      <w:r w:rsidR="00EA435A">
        <w:t xml:space="preserve">number of sections </w:t>
      </w:r>
      <w:r w:rsidR="00FA3657">
        <w:t xml:space="preserve">to be </w:t>
      </w:r>
      <w:r w:rsidR="00877EA6">
        <w:t>removed in line with the new</w:t>
      </w:r>
      <w:r w:rsidR="00F82B5C">
        <w:t xml:space="preserve"> </w:t>
      </w:r>
      <w:r w:rsidR="00EA435A">
        <w:t>IAL</w:t>
      </w:r>
      <w:r w:rsidR="00FA3657">
        <w:t>A</w:t>
      </w:r>
      <w:r w:rsidR="00F82B5C">
        <w:t xml:space="preserve"> document structure</w:t>
      </w:r>
      <w:r w:rsidR="00FA3657">
        <w:t xml:space="preserve"> </w:t>
      </w:r>
      <w:ins w:id="4" w:author="Hogendoorn, Rene" w:date="2015-01-17T17:43:00Z">
        <w:r w:rsidR="00175677">
          <w:t>and in line with the comments for those sections</w:t>
        </w:r>
      </w:ins>
      <w:del w:id="5" w:author="Hogendoorn, Rene" w:date="2015-01-17T17:44:00Z">
        <w:r w:rsidR="00FA3657" w:rsidDel="00175677">
          <w:delText>and</w:delText>
        </w:r>
      </w:del>
      <w:ins w:id="6" w:author="Hogendoorn, Rene" w:date="2015-01-17T17:44:00Z">
        <w:r w:rsidR="00175677">
          <w:t>.</w:t>
        </w:r>
      </w:ins>
      <w:r w:rsidR="00FA3657">
        <w:t xml:space="preserve"> Steve Guest expressed hi</w:t>
      </w:r>
      <w:r w:rsidR="00EA435A">
        <w:t xml:space="preserve">s concern that this was not </w:t>
      </w:r>
      <w:r w:rsidR="00237161">
        <w:t>consistent with the e</w:t>
      </w:r>
      <w:r w:rsidR="00FA3657">
        <w:t xml:space="preserve">mail brief dated </w:t>
      </w:r>
      <w:r w:rsidR="00EA435A">
        <w:t>7</w:t>
      </w:r>
      <w:r w:rsidR="00EA435A" w:rsidRPr="00EA435A">
        <w:rPr>
          <w:vertAlign w:val="superscript"/>
        </w:rPr>
        <w:t>th</w:t>
      </w:r>
      <w:r w:rsidR="00EA435A">
        <w:t xml:space="preserve"> Jan</w:t>
      </w:r>
      <w:ins w:id="7" w:author="Hogendoorn, Rene" w:date="2015-01-17T17:45:00Z">
        <w:r w:rsidR="00175677">
          <w:t>.</w:t>
        </w:r>
      </w:ins>
      <w:ins w:id="8" w:author="Peter Eade" w:date="2015-01-16T13:45:00Z">
        <w:del w:id="9" w:author="Hogendoorn, Rene" w:date="2015-01-17T17:45:00Z">
          <w:r w:rsidR="000178AA" w:rsidDel="00175677">
            <w:delText xml:space="preserve"> </w:delText>
          </w:r>
        </w:del>
      </w:ins>
    </w:p>
    <w:p w:rsidR="00CC305A" w:rsidRDefault="00175677" w:rsidP="00BF462A">
      <w:pPr>
        <w:pStyle w:val="NoSpacing"/>
        <w:ind w:left="360"/>
        <w:rPr>
          <w:ins w:id="10" w:author="Hogendoorn, Rene" w:date="2015-01-20T09:51:00Z"/>
        </w:rPr>
      </w:pPr>
      <w:ins w:id="11" w:author="Hogendoorn, Rene" w:date="2015-01-17T17:43:00Z">
        <w:r>
          <w:t>Peter Eade commented that</w:t>
        </w:r>
      </w:ins>
      <w:ins w:id="12" w:author="Hogendoorn, Rene" w:date="2015-01-17T17:44:00Z">
        <w:r>
          <w:t xml:space="preserve"> this was </w:t>
        </w:r>
        <w:proofErr w:type="gramStart"/>
        <w:r>
          <w:t>an</w:t>
        </w:r>
        <w:proofErr w:type="gramEnd"/>
        <w:r>
          <w:t xml:space="preserve"> unilateral discussion</w:t>
        </w:r>
      </w:ins>
      <w:ins w:id="13" w:author="Hogendoorn, Rene" w:date="2015-01-17T17:58:00Z">
        <w:r w:rsidR="00F76C28">
          <w:t xml:space="preserve"> between Chairman and Editor</w:t>
        </w:r>
      </w:ins>
      <w:ins w:id="14" w:author="Hogendoorn, Rene" w:date="2015-01-17T17:43:00Z">
        <w:r>
          <w:t xml:space="preserve"> </w:t>
        </w:r>
      </w:ins>
      <w:ins w:id="15" w:author="Peter Eade" w:date="2015-01-16T13:45:00Z">
        <w:r w:rsidR="000178AA">
          <w:t>and that if this were to be the approach of the meeting, all parties should have been allowed to prepare similar recommendations</w:t>
        </w:r>
      </w:ins>
      <w:r w:rsidR="00EA435A">
        <w:t xml:space="preserve">. </w:t>
      </w:r>
      <w:del w:id="16" w:author="Peter Eade" w:date="2015-01-16T13:45:00Z">
        <w:r w:rsidR="00FA3657" w:rsidDel="000178AA">
          <w:delText>T</w:delText>
        </w:r>
        <w:r w:rsidR="00EA435A" w:rsidDel="000178AA">
          <w:delText>he i</w:delText>
        </w:r>
        <w:r w:rsidR="000315E4" w:rsidDel="000178AA">
          <w:delText>ssue was clarified by the C</w:delText>
        </w:r>
        <w:r w:rsidR="00FA3657" w:rsidDel="000178AA">
          <w:delText>hair</w:delText>
        </w:r>
        <w:r w:rsidR="00237161" w:rsidDel="000178AA">
          <w:delText>man</w:delText>
        </w:r>
        <w:r w:rsidR="00FA3657" w:rsidDel="000178AA">
          <w:delText xml:space="preserve"> </w:delText>
        </w:r>
        <w:r w:rsidR="000315E4" w:rsidDel="000178AA">
          <w:delText>and</w:delText>
        </w:r>
        <w:r w:rsidR="00FA3657" w:rsidDel="000178AA">
          <w:delText xml:space="preserve"> i</w:delText>
        </w:r>
      </w:del>
    </w:p>
    <w:p w:rsidR="00BF462A" w:rsidRDefault="000178AA" w:rsidP="00BF462A">
      <w:pPr>
        <w:pStyle w:val="NoSpacing"/>
        <w:ind w:left="360"/>
      </w:pPr>
      <w:ins w:id="17" w:author="Peter Eade" w:date="2015-01-16T13:45:00Z">
        <w:del w:id="18" w:author="Hogendoorn, Rene" w:date="2015-01-20T09:51:00Z">
          <w:r w:rsidDel="00CC305A">
            <w:delText xml:space="preserve"> </w:delText>
          </w:r>
        </w:del>
        <w:r>
          <w:t>I</w:t>
        </w:r>
      </w:ins>
      <w:r w:rsidR="00FA3657">
        <w:t>t was agreed that</w:t>
      </w:r>
      <w:r w:rsidR="000315E4">
        <w:t xml:space="preserve"> the purpose of the </w:t>
      </w:r>
      <w:r w:rsidR="00237161">
        <w:t xml:space="preserve">inter-sessional </w:t>
      </w:r>
      <w:r w:rsidR="000315E4">
        <w:t xml:space="preserve">meeting </w:t>
      </w:r>
      <w:r w:rsidR="00FA3657">
        <w:t xml:space="preserve">was </w:t>
      </w:r>
      <w:r w:rsidR="000315E4">
        <w:t xml:space="preserve">to </w:t>
      </w:r>
      <w:r w:rsidR="00F82B5C">
        <w:t xml:space="preserve">complete </w:t>
      </w:r>
      <w:r w:rsidR="00450DE8">
        <w:t xml:space="preserve">Section </w:t>
      </w:r>
      <w:r w:rsidR="00F82B5C">
        <w:t xml:space="preserve">1 and to </w:t>
      </w:r>
      <w:r w:rsidR="00FA3657">
        <w:t>discuss the commen</w:t>
      </w:r>
      <w:r w:rsidR="000315E4">
        <w:t>t</w:t>
      </w:r>
      <w:r w:rsidR="00FA3657">
        <w:t>s</w:t>
      </w:r>
      <w:r w:rsidR="000315E4">
        <w:t xml:space="preserve"> raised </w:t>
      </w:r>
      <w:r w:rsidR="005B3756">
        <w:t xml:space="preserve">by the members of VTS Committee </w:t>
      </w:r>
      <w:r w:rsidR="00F82B5C">
        <w:t>but</w:t>
      </w:r>
      <w:r w:rsidR="00F82B5C" w:rsidRPr="00F82B5C">
        <w:rPr>
          <w:b/>
        </w:rPr>
        <w:t xml:space="preserve"> </w:t>
      </w:r>
      <w:r w:rsidR="005B3756" w:rsidRPr="00F82B5C">
        <w:rPr>
          <w:b/>
        </w:rPr>
        <w:t>not</w:t>
      </w:r>
      <w:r w:rsidR="005B3756">
        <w:t xml:space="preserve"> to remove any sections.</w:t>
      </w:r>
      <w:r w:rsidR="00FA3657">
        <w:t xml:space="preserve"> </w:t>
      </w:r>
    </w:p>
    <w:p w:rsidR="005B3756" w:rsidRPr="00CE18F0" w:rsidRDefault="005B3756" w:rsidP="00BF462A">
      <w:pPr>
        <w:pStyle w:val="NoSpacing"/>
        <w:ind w:left="360"/>
        <w:rPr>
          <w:b/>
        </w:rPr>
      </w:pPr>
    </w:p>
    <w:p w:rsidR="000315E4" w:rsidRPr="00CE18F0" w:rsidRDefault="005B3756" w:rsidP="005B3756">
      <w:pPr>
        <w:pStyle w:val="NoSpacing"/>
        <w:numPr>
          <w:ilvl w:val="0"/>
          <w:numId w:val="1"/>
        </w:numPr>
        <w:rPr>
          <w:b/>
        </w:rPr>
      </w:pPr>
      <w:r w:rsidRPr="00CE18F0">
        <w:rPr>
          <w:b/>
        </w:rPr>
        <w:t>Status of the draft V-128 revision 4</w:t>
      </w:r>
    </w:p>
    <w:p w:rsidR="005B3756" w:rsidRDefault="005B3756" w:rsidP="005B3756">
      <w:pPr>
        <w:pStyle w:val="NoSpacing"/>
        <w:ind w:left="360"/>
      </w:pPr>
      <w:r>
        <w:t>The Chairman presented a power</w:t>
      </w:r>
      <w:r w:rsidR="00CE18F0">
        <w:t xml:space="preserve"> </w:t>
      </w:r>
      <w:r>
        <w:t>point slide which provided the historical background to V-128 and then Jen</w:t>
      </w:r>
      <w:r w:rsidR="00450DE8">
        <w:t>s</w:t>
      </w:r>
      <w:r w:rsidR="000016B3">
        <w:t>-</w:t>
      </w:r>
      <w:r>
        <w:t>Christian Pedersen (Editor) presented the lates</w:t>
      </w:r>
      <w:r w:rsidR="00CE18F0">
        <w:t>t</w:t>
      </w:r>
      <w:r>
        <w:t xml:space="preserve"> draft including the comments raised by the VTS Committee.</w:t>
      </w:r>
    </w:p>
    <w:p w:rsidR="00AF249C" w:rsidRDefault="00AF249C" w:rsidP="00C45303">
      <w:pPr>
        <w:pStyle w:val="NoSpacing"/>
      </w:pPr>
    </w:p>
    <w:p w:rsidR="002C1669" w:rsidRDefault="006E6F24" w:rsidP="00CE18F0">
      <w:pPr>
        <w:pStyle w:val="NoSpacing"/>
        <w:ind w:firstLine="360"/>
      </w:pPr>
      <w:r>
        <w:t>Document Rev</w:t>
      </w:r>
      <w:r w:rsidR="00471D05">
        <w:t>i</w:t>
      </w:r>
      <w:r>
        <w:t>sion Table</w:t>
      </w:r>
      <w:r w:rsidR="00471D05">
        <w:t xml:space="preserve"> (Page 2)</w:t>
      </w:r>
    </w:p>
    <w:p w:rsidR="006E6F24" w:rsidRDefault="00CE18F0" w:rsidP="00CE18F0">
      <w:pPr>
        <w:pStyle w:val="NoSpacing"/>
        <w:ind w:left="360"/>
      </w:pPr>
      <w:r>
        <w:t>The “</w:t>
      </w:r>
      <w:r w:rsidR="006E6F24">
        <w:t>Page/Section Revi</w:t>
      </w:r>
      <w:r>
        <w:t>s</w:t>
      </w:r>
      <w:r w:rsidR="006E6F24">
        <w:t>ed</w:t>
      </w:r>
      <w:r>
        <w:t>”</w:t>
      </w:r>
      <w:r w:rsidR="006E6F24">
        <w:t xml:space="preserve"> and </w:t>
      </w:r>
      <w:r>
        <w:t>“</w:t>
      </w:r>
      <w:r w:rsidR="006E6F24">
        <w:t>Requirements for Revision</w:t>
      </w:r>
      <w:r>
        <w:t>”</w:t>
      </w:r>
      <w:r w:rsidR="006E6F24">
        <w:t xml:space="preserve"> column</w:t>
      </w:r>
      <w:r>
        <w:t>s were edited to reflect the work undertaken by TWG.</w:t>
      </w:r>
      <w:r w:rsidR="006E6F24">
        <w:t xml:space="preserve"> </w:t>
      </w:r>
    </w:p>
    <w:p w:rsidR="00CE18F0" w:rsidRDefault="00CE18F0" w:rsidP="00CE18F0">
      <w:pPr>
        <w:pStyle w:val="NoSpacing"/>
        <w:ind w:left="360"/>
      </w:pPr>
    </w:p>
    <w:p w:rsidR="00EB5AB6" w:rsidRDefault="001D1FF6" w:rsidP="00CE18F0">
      <w:pPr>
        <w:pStyle w:val="NoSpacing"/>
        <w:ind w:left="360"/>
      </w:pPr>
      <w:r>
        <w:lastRenderedPageBreak/>
        <w:t>“</w:t>
      </w:r>
      <w:r w:rsidR="00EB5AB6">
        <w:t>The Council</w:t>
      </w:r>
      <w:r>
        <w:t>”</w:t>
      </w:r>
      <w:r w:rsidR="00EB5AB6">
        <w:t xml:space="preserve"> recommends section on Page 3 was discussed and in particular the final paragraph referring to VTS training.</w:t>
      </w:r>
    </w:p>
    <w:p w:rsidR="00EB5AB6" w:rsidRDefault="00EB5AB6" w:rsidP="00CE18F0">
      <w:pPr>
        <w:pStyle w:val="NoSpacing"/>
        <w:ind w:left="360"/>
      </w:pPr>
    </w:p>
    <w:p w:rsidR="009A6D07" w:rsidRPr="008C1556" w:rsidRDefault="009A6D07" w:rsidP="009A6D07">
      <w:pPr>
        <w:pStyle w:val="NoSpacing"/>
        <w:numPr>
          <w:ilvl w:val="0"/>
          <w:numId w:val="1"/>
        </w:numPr>
        <w:rPr>
          <w:b/>
        </w:rPr>
      </w:pPr>
      <w:r w:rsidRPr="008C1556">
        <w:rPr>
          <w:b/>
        </w:rPr>
        <w:t>Discussion of the remaining comments</w:t>
      </w:r>
    </w:p>
    <w:p w:rsidR="008C1556" w:rsidRDefault="008C1556" w:rsidP="008C1556">
      <w:pPr>
        <w:pStyle w:val="NoSpacing"/>
        <w:ind w:left="720"/>
      </w:pPr>
      <w:r>
        <w:t xml:space="preserve">The Chairman proposed that we finalise </w:t>
      </w:r>
      <w:r w:rsidR="00302C24">
        <w:t xml:space="preserve">Annexe </w:t>
      </w:r>
      <w:r>
        <w:t>1 and then proceed to the remainder of the comments.</w:t>
      </w:r>
      <w:ins w:id="19" w:author="Peter Eade" w:date="2015-01-16T13:46:00Z">
        <w:r w:rsidR="000178AA">
          <w:t xml:space="preserve">  Firstly the </w:t>
        </w:r>
      </w:ins>
      <w:ins w:id="20" w:author="Peter Eade" w:date="2015-01-16T13:47:00Z">
        <w:r w:rsidR="000178AA">
          <w:t>“Requirement for Revision</w:t>
        </w:r>
      </w:ins>
      <w:ins w:id="21" w:author="Peter Eade" w:date="2015-01-16T13:48:00Z">
        <w:r w:rsidR="000178AA">
          <w:t xml:space="preserve">,” at the very start of the document, was discussed.  </w:t>
        </w:r>
      </w:ins>
      <w:ins w:id="22" w:author="Peter Eade" w:date="2015-01-16T13:49:00Z">
        <w:r w:rsidR="000178AA">
          <w:t>It was pointed out that the Reason for Revision was to make the document more User Friendly</w:t>
        </w:r>
      </w:ins>
      <w:ins w:id="23" w:author="Peter Eade" w:date="2015-01-16T13:50:00Z">
        <w:r w:rsidR="000178AA">
          <w:t xml:space="preserve"> following feedback from users.  </w:t>
        </w:r>
        <w:del w:id="24" w:author="Hogendoorn, Rene" w:date="2015-01-17T17:45:00Z">
          <w:r w:rsidR="000178AA" w:rsidDel="00175677">
            <w:delText>Members</w:delText>
          </w:r>
        </w:del>
      </w:ins>
      <w:ins w:id="25" w:author="Hogendoorn, Rene" w:date="2015-01-17T17:45:00Z">
        <w:r w:rsidR="00175677">
          <w:t xml:space="preserve">Peter Eade and Steve Guest </w:t>
        </w:r>
      </w:ins>
      <w:ins w:id="26" w:author="Peter Eade" w:date="2015-01-16T13:50:00Z">
        <w:del w:id="27" w:author="Hogendoorn, Rene" w:date="2015-01-17T17:46:00Z">
          <w:r w:rsidR="000178AA" w:rsidDel="00175677">
            <w:delText xml:space="preserve"> of the working  group</w:delText>
          </w:r>
        </w:del>
        <w:r w:rsidR="000178AA">
          <w:t xml:space="preserve"> stated that they did not believe that this objective had been achieved.  </w:t>
        </w:r>
      </w:ins>
    </w:p>
    <w:p w:rsidR="008C1556" w:rsidRDefault="008C1556" w:rsidP="008C1556">
      <w:pPr>
        <w:pStyle w:val="NoSpacing"/>
        <w:ind w:left="720"/>
      </w:pPr>
    </w:p>
    <w:p w:rsidR="008C1556" w:rsidRPr="008C1556" w:rsidRDefault="008C1556" w:rsidP="009A6D07">
      <w:pPr>
        <w:pStyle w:val="NoSpacing"/>
        <w:numPr>
          <w:ilvl w:val="0"/>
          <w:numId w:val="1"/>
        </w:numPr>
        <w:rPr>
          <w:b/>
        </w:rPr>
      </w:pPr>
      <w:r w:rsidRPr="008C1556">
        <w:rPr>
          <w:b/>
        </w:rPr>
        <w:t>Continuation of the</w:t>
      </w:r>
      <w:r w:rsidR="00450DE8">
        <w:rPr>
          <w:b/>
        </w:rPr>
        <w:t xml:space="preserve"> Section</w:t>
      </w:r>
      <w:r w:rsidRPr="008C1556">
        <w:rPr>
          <w:b/>
        </w:rPr>
        <w:t xml:space="preserve"> 1 drafting</w:t>
      </w:r>
    </w:p>
    <w:p w:rsidR="00EB5AB6" w:rsidRDefault="00EB5AB6" w:rsidP="008C1556">
      <w:pPr>
        <w:pStyle w:val="NoSpacing"/>
        <w:ind w:left="720"/>
      </w:pPr>
      <w:r>
        <w:t>Peter Eade proposed that the “References” section</w:t>
      </w:r>
      <w:r w:rsidR="00335DC4">
        <w:t xml:space="preserve"> 1.2.3 on</w:t>
      </w:r>
      <w:r>
        <w:t xml:space="preserve"> Page 16 be edited into a single list covering the entire document rather than having a list for each Annex however Dav</w:t>
      </w:r>
      <w:r w:rsidR="00450DE8">
        <w:t>e</w:t>
      </w:r>
      <w:r>
        <w:t xml:space="preserve"> Turnage pointed out that this had already been discussed and that the VTS Committee had agreed tha</w:t>
      </w:r>
      <w:r w:rsidR="008C1556">
        <w:t>t the list would remain</w:t>
      </w:r>
      <w:r w:rsidR="001D1FF6">
        <w:t>; e</w:t>
      </w:r>
      <w:r>
        <w:t xml:space="preserve">diting these lists into one </w:t>
      </w:r>
      <w:r w:rsidR="008C1556">
        <w:t xml:space="preserve">single list </w:t>
      </w:r>
      <w:r>
        <w:t>would take significant time.</w:t>
      </w:r>
    </w:p>
    <w:p w:rsidR="00EB5AB6" w:rsidRDefault="00EB5AB6" w:rsidP="00CE18F0">
      <w:pPr>
        <w:pStyle w:val="NoSpacing"/>
        <w:ind w:left="360"/>
      </w:pPr>
    </w:p>
    <w:p w:rsidR="000036A2" w:rsidRDefault="000036A2" w:rsidP="008C1556">
      <w:pPr>
        <w:pStyle w:val="NoSpacing"/>
        <w:ind w:left="720"/>
      </w:pPr>
      <w:r>
        <w:t>The</w:t>
      </w:r>
      <w:r w:rsidR="00313034">
        <w:t xml:space="preserve"> “C</w:t>
      </w:r>
      <w:r>
        <w:t>larific</w:t>
      </w:r>
      <w:r w:rsidR="001D1FF6">
        <w:t>a</w:t>
      </w:r>
      <w:r>
        <w:t>tions</w:t>
      </w:r>
      <w:r w:rsidR="00313034">
        <w:t>”</w:t>
      </w:r>
      <w:r>
        <w:t xml:space="preserve"> section in para 1.2.2</w:t>
      </w:r>
      <w:r w:rsidR="002279C6">
        <w:t xml:space="preserve"> was edited to </w:t>
      </w:r>
      <w:r w:rsidR="00313034">
        <w:t xml:space="preserve">include a description of the purpose of the Document being a common </w:t>
      </w:r>
      <w:r w:rsidR="002279C6">
        <w:t>source of information</w:t>
      </w:r>
      <w:r w:rsidR="00313034">
        <w:t>.</w:t>
      </w:r>
    </w:p>
    <w:p w:rsidR="000B48B3" w:rsidRDefault="002279C6" w:rsidP="00313034">
      <w:pPr>
        <w:pStyle w:val="NoSpacing"/>
        <w:rPr>
          <w:b/>
        </w:rPr>
      </w:pPr>
      <w:r>
        <w:rPr>
          <w:b/>
        </w:rPr>
        <w:tab/>
      </w:r>
    </w:p>
    <w:p w:rsidR="000B48B3" w:rsidRPr="00FD244E" w:rsidRDefault="00505A97" w:rsidP="008C1556">
      <w:pPr>
        <w:pStyle w:val="NoSpacing"/>
        <w:ind w:left="720"/>
      </w:pPr>
      <w:r w:rsidRPr="00FD244E">
        <w:t xml:space="preserve">Section </w:t>
      </w:r>
      <w:r w:rsidR="000B48B3" w:rsidRPr="00FD244E">
        <w:t>1.3</w:t>
      </w:r>
      <w:r w:rsidRPr="00FD244E">
        <w:t xml:space="preserve"> was discussed and the WG </w:t>
      </w:r>
      <w:r w:rsidR="008855A7" w:rsidRPr="00FD244E">
        <w:t xml:space="preserve">briefly </w:t>
      </w:r>
      <w:r w:rsidRPr="00FD244E">
        <w:t>examined Recommendation V-119 (Implementation of Vessel Traffic Services).</w:t>
      </w:r>
    </w:p>
    <w:p w:rsidR="00505A97" w:rsidRPr="00FD244E" w:rsidRDefault="00505A97" w:rsidP="00313034">
      <w:pPr>
        <w:pStyle w:val="NoSpacing"/>
        <w:ind w:left="363"/>
      </w:pPr>
    </w:p>
    <w:p w:rsidR="000B48B3" w:rsidRPr="00D51658" w:rsidRDefault="00D51658" w:rsidP="008C1556">
      <w:pPr>
        <w:pStyle w:val="NoSpacing"/>
        <w:ind w:left="363" w:firstLine="357"/>
        <w:rPr>
          <w:b/>
        </w:rPr>
      </w:pPr>
      <w:r>
        <w:rPr>
          <w:b/>
        </w:rPr>
        <w:t>Lunch from</w:t>
      </w:r>
      <w:r w:rsidR="00505A97" w:rsidRPr="00D51658">
        <w:rPr>
          <w:b/>
        </w:rPr>
        <w:t xml:space="preserve"> 1245pm to 1340pm</w:t>
      </w:r>
    </w:p>
    <w:p w:rsidR="00505A97" w:rsidRPr="00FD244E" w:rsidRDefault="00505A97" w:rsidP="00313034">
      <w:pPr>
        <w:pStyle w:val="NoSpacing"/>
        <w:ind w:left="363"/>
      </w:pPr>
    </w:p>
    <w:p w:rsidR="00A40F9E" w:rsidRPr="00FD244E" w:rsidRDefault="00A40F9E" w:rsidP="008C1556">
      <w:pPr>
        <w:pStyle w:val="NoSpacing"/>
        <w:ind w:left="720"/>
      </w:pPr>
      <w:r w:rsidRPr="00FD244E">
        <w:t>Structure of V</w:t>
      </w:r>
      <w:r w:rsidR="001D1FF6">
        <w:t>-</w:t>
      </w:r>
      <w:r w:rsidRPr="00FD244E">
        <w:t xml:space="preserve">119 </w:t>
      </w:r>
      <w:r w:rsidR="00FD244E" w:rsidRPr="00FD244E">
        <w:t xml:space="preserve">was discussed further in the context of para 1.3.1 and the title sub-paragraph was changed from “Relating the System Technical Requirements from the Operational Requirements” to </w:t>
      </w:r>
    </w:p>
    <w:p w:rsidR="00F25A56" w:rsidRPr="00FD244E" w:rsidRDefault="00FD244E" w:rsidP="008C1556">
      <w:pPr>
        <w:pStyle w:val="NoSpacing"/>
        <w:ind w:left="720"/>
      </w:pPr>
      <w:proofErr w:type="gramStart"/>
      <w:r w:rsidRPr="00FD244E">
        <w:t xml:space="preserve">“Deriving the System Technical Performance </w:t>
      </w:r>
      <w:r w:rsidR="00F25A56" w:rsidRPr="00FD244E">
        <w:t>Requir</w:t>
      </w:r>
      <w:r w:rsidRPr="00FD244E">
        <w:t>ements from the Operational Requirements.</w:t>
      </w:r>
      <w:proofErr w:type="gramEnd"/>
      <w:r w:rsidRPr="00FD244E">
        <w:t xml:space="preserve"> This section was then edited to maintain </w:t>
      </w:r>
      <w:r w:rsidR="00103B7A" w:rsidRPr="00FD244E">
        <w:t>consistency with V</w:t>
      </w:r>
      <w:r w:rsidR="001D1FF6">
        <w:t>-</w:t>
      </w:r>
      <w:r w:rsidR="00103B7A" w:rsidRPr="00FD244E">
        <w:t>119</w:t>
      </w:r>
      <w:r w:rsidRPr="00FD244E">
        <w:t>.</w:t>
      </w:r>
    </w:p>
    <w:p w:rsidR="00FD244E" w:rsidRDefault="00FD244E" w:rsidP="00313034">
      <w:pPr>
        <w:pStyle w:val="NoSpacing"/>
        <w:ind w:left="363"/>
      </w:pPr>
    </w:p>
    <w:p w:rsidR="00E569F9" w:rsidRDefault="008C1556" w:rsidP="008C1556">
      <w:pPr>
        <w:pStyle w:val="NoSpacing"/>
        <w:ind w:left="720"/>
      </w:pPr>
      <w:r>
        <w:t>A significant discussion ensu</w:t>
      </w:r>
      <w:r w:rsidR="00FD244E">
        <w:t xml:space="preserve">ed </w:t>
      </w:r>
      <w:r>
        <w:t xml:space="preserve">around </w:t>
      </w:r>
      <w:r w:rsidR="00FD244E">
        <w:t>the words “system design” and the WG referred to V-</w:t>
      </w:r>
      <w:r w:rsidR="001D1FF6">
        <w:t>119 which used the expression “</w:t>
      </w:r>
      <w:r w:rsidR="00FD244E">
        <w:t xml:space="preserve">Basic Functional Design”. The WG also discussed the use of the Basic, Standard and Advanced terminology when referring to VTS Systems – which is only referred to in RDF, Radar and Data Processing Annexes. The WG concluded that all references </w:t>
      </w:r>
      <w:r w:rsidR="001D1FF6">
        <w:t xml:space="preserve">to Basic, Standard and Advanced </w:t>
      </w:r>
      <w:r w:rsidR="00FD244E">
        <w:t xml:space="preserve">should be removed from Section 1. </w:t>
      </w:r>
    </w:p>
    <w:p w:rsidR="00FD244E" w:rsidRDefault="00FD244E" w:rsidP="00FD244E">
      <w:pPr>
        <w:pStyle w:val="NoSpacing"/>
        <w:ind w:left="363"/>
      </w:pPr>
    </w:p>
    <w:p w:rsidR="00FD244E" w:rsidRDefault="002A053A" w:rsidP="008C1556">
      <w:pPr>
        <w:pStyle w:val="NoSpacing"/>
        <w:ind w:left="720"/>
      </w:pPr>
      <w:r>
        <w:t>Significant discussions on the d</w:t>
      </w:r>
      <w:r w:rsidR="00FD244E">
        <w:t>esign process and it’s alignment with procurement, Risk Analysis and CBA.</w:t>
      </w:r>
      <w:r w:rsidR="001D1FF6">
        <w:t xml:space="preserve"> Dav</w:t>
      </w:r>
      <w:r w:rsidR="00450DE8">
        <w:t>e</w:t>
      </w:r>
      <w:r w:rsidR="001D1FF6">
        <w:t xml:space="preserve"> Turnage drew a flip</w:t>
      </w:r>
      <w:r w:rsidR="00BA339E">
        <w:t xml:space="preserve"> chart illustrating the stages of a project from operational requirement to </w:t>
      </w:r>
      <w:r>
        <w:t>supplier/design selection</w:t>
      </w:r>
      <w:r w:rsidR="00BA339E">
        <w:t>.</w:t>
      </w:r>
      <w:r w:rsidR="007068D2">
        <w:t xml:space="preserve"> He also provided a </w:t>
      </w:r>
      <w:r w:rsidR="00D51658">
        <w:t>V</w:t>
      </w:r>
      <w:r w:rsidR="007068D2">
        <w:t xml:space="preserve">isio diagram </w:t>
      </w:r>
      <w:r w:rsidR="00D51658">
        <w:t xml:space="preserve">“Determination of Technical Requirements” </w:t>
      </w:r>
      <w:r w:rsidR="007068D2">
        <w:t>and this was reviewed and amended to reflect the opinion of the WG.</w:t>
      </w:r>
      <w:r w:rsidR="00D51658">
        <w:t xml:space="preserve"> Dave Turnage took an action to continue this document overnight.</w:t>
      </w:r>
    </w:p>
    <w:p w:rsidR="00FD244E" w:rsidRDefault="00FD244E" w:rsidP="00FD244E">
      <w:pPr>
        <w:pStyle w:val="NoSpacing"/>
        <w:ind w:left="363"/>
      </w:pPr>
    </w:p>
    <w:p w:rsidR="00D51658" w:rsidRDefault="00D51658" w:rsidP="00FD244E">
      <w:pPr>
        <w:pStyle w:val="NoSpacing"/>
        <w:ind w:left="363"/>
      </w:pPr>
    </w:p>
    <w:p w:rsidR="00D51658" w:rsidRPr="00D51658" w:rsidRDefault="00310A84" w:rsidP="00877EA6">
      <w:pPr>
        <w:pStyle w:val="NoSpacing"/>
        <w:ind w:left="363" w:firstLine="357"/>
        <w:rPr>
          <w:b/>
        </w:rPr>
      </w:pPr>
      <w:r>
        <w:rPr>
          <w:b/>
        </w:rPr>
        <w:t xml:space="preserve">Day 2 - </w:t>
      </w:r>
      <w:r w:rsidR="00D51658" w:rsidRPr="00D51658">
        <w:rPr>
          <w:b/>
        </w:rPr>
        <w:t>Tue 13</w:t>
      </w:r>
      <w:r w:rsidR="00D51658" w:rsidRPr="00D51658">
        <w:rPr>
          <w:b/>
          <w:vertAlign w:val="superscript"/>
        </w:rPr>
        <w:t>th</w:t>
      </w:r>
      <w:r w:rsidR="00D51658" w:rsidRPr="00D51658">
        <w:rPr>
          <w:b/>
        </w:rPr>
        <w:t xml:space="preserve"> Jan 2015</w:t>
      </w:r>
    </w:p>
    <w:p w:rsidR="00310A84" w:rsidRDefault="00310A84" w:rsidP="00FD244E">
      <w:pPr>
        <w:pStyle w:val="NoSpacing"/>
        <w:ind w:left="363"/>
      </w:pPr>
    </w:p>
    <w:p w:rsidR="00D51658" w:rsidRDefault="00D51658" w:rsidP="00302C24">
      <w:pPr>
        <w:pStyle w:val="NoSpacing"/>
        <w:ind w:left="363" w:firstLine="357"/>
      </w:pPr>
      <w:r>
        <w:t>09</w:t>
      </w:r>
      <w:r w:rsidR="00F6412C">
        <w:t>:</w:t>
      </w:r>
      <w:r>
        <w:t>00</w:t>
      </w:r>
      <w:proofErr w:type="gramStart"/>
      <w:r>
        <w:t>am</w:t>
      </w:r>
      <w:proofErr w:type="gramEnd"/>
      <w:r w:rsidR="00310A84">
        <w:t xml:space="preserve"> – the </w:t>
      </w:r>
      <w:r w:rsidR="00874CF9">
        <w:t>WG convened and continued with Agenda Item 6.</w:t>
      </w:r>
    </w:p>
    <w:p w:rsidR="00D51658" w:rsidRDefault="00D51658" w:rsidP="00FD244E">
      <w:pPr>
        <w:pStyle w:val="NoSpacing"/>
        <w:ind w:left="363"/>
      </w:pPr>
    </w:p>
    <w:p w:rsidR="00D51658" w:rsidRDefault="00D51658" w:rsidP="00874CF9">
      <w:pPr>
        <w:pStyle w:val="NoSpacing"/>
        <w:ind w:left="720"/>
      </w:pPr>
      <w:r>
        <w:t>Dave Turnage presented his latest version of “Determination of technical requirements</w:t>
      </w:r>
      <w:proofErr w:type="gramStart"/>
      <w:r>
        <w:t xml:space="preserve">“ </w:t>
      </w:r>
      <w:proofErr w:type="gramEnd"/>
      <w:del w:id="28" w:author="Hogendoorn, Rene" w:date="2015-01-20T09:52:00Z">
        <w:r w:rsidDel="00CC305A">
          <w:delText>visio</w:delText>
        </w:r>
      </w:del>
      <w:ins w:id="29" w:author="Hogendoorn, Rene" w:date="2015-01-20T09:52:00Z">
        <w:r w:rsidR="00CC305A">
          <w:t>Visio</w:t>
        </w:r>
      </w:ins>
      <w:r>
        <w:t xml:space="preserve"> diagram. This was discussed and amended</w:t>
      </w:r>
      <w:r w:rsidR="00102410">
        <w:t xml:space="preserve"> to reflect the opinion of the WG.</w:t>
      </w:r>
      <w:r w:rsidR="00C9665D">
        <w:t xml:space="preserve"> The Editor then inserted the final </w:t>
      </w:r>
      <w:del w:id="30" w:author="Hogendoorn, Rene" w:date="2015-01-20T09:52:00Z">
        <w:r w:rsidR="00C9665D" w:rsidDel="00CC305A">
          <w:delText>visio</w:delText>
        </w:r>
      </w:del>
      <w:ins w:id="31" w:author="Hogendoorn, Rene" w:date="2015-01-20T09:52:00Z">
        <w:r w:rsidR="00CC305A">
          <w:t>Visio</w:t>
        </w:r>
      </w:ins>
      <w:r w:rsidR="00C9665D">
        <w:t xml:space="preserve"> document into the text of para 1.3.1 of V-128.</w:t>
      </w:r>
      <w:r w:rsidR="00733273">
        <w:t xml:space="preserve"> Further editing followed.</w:t>
      </w:r>
      <w:r w:rsidR="00857906">
        <w:t xml:space="preserve"> And the WG felt that an operational requirements section should be the first paragraph of 1.3.1</w:t>
      </w:r>
      <w:r w:rsidR="002A49A6">
        <w:t>.</w:t>
      </w:r>
    </w:p>
    <w:p w:rsidR="002A49A6" w:rsidRDefault="002A49A6" w:rsidP="00FD244E">
      <w:pPr>
        <w:pStyle w:val="NoSpacing"/>
        <w:ind w:left="363"/>
      </w:pPr>
    </w:p>
    <w:p w:rsidR="00A6733D" w:rsidRDefault="00A6733D" w:rsidP="00FC34CD">
      <w:pPr>
        <w:pStyle w:val="NoSpacing"/>
        <w:ind w:left="720"/>
      </w:pPr>
      <w:r>
        <w:lastRenderedPageBreak/>
        <w:t>The operational requirements bullet point li</w:t>
      </w:r>
      <w:r w:rsidR="00386CF7">
        <w:t>s</w:t>
      </w:r>
      <w:r>
        <w:t>t was extracted from V</w:t>
      </w:r>
      <w:r w:rsidR="00694AD0">
        <w:t>-</w:t>
      </w:r>
      <w:r>
        <w:t>119 and pasted onto 1.3.1 and</w:t>
      </w:r>
      <w:r w:rsidR="00E930BA">
        <w:t xml:space="preserve"> then </w:t>
      </w:r>
      <w:r w:rsidR="009A31DA">
        <w:t>discussed, reviewed</w:t>
      </w:r>
      <w:r w:rsidR="00694AD0">
        <w:t>,</w:t>
      </w:r>
      <w:r w:rsidR="009A31DA">
        <w:t xml:space="preserve"> updated and edited.</w:t>
      </w:r>
    </w:p>
    <w:p w:rsidR="003057B8" w:rsidRDefault="003057B8" w:rsidP="00A6733D">
      <w:pPr>
        <w:pStyle w:val="NoSpacing"/>
        <w:ind w:left="363"/>
      </w:pPr>
    </w:p>
    <w:p w:rsidR="003057B8" w:rsidRDefault="003057B8" w:rsidP="00FC34CD">
      <w:pPr>
        <w:pStyle w:val="NoSpacing"/>
        <w:ind w:left="363" w:firstLine="357"/>
      </w:pPr>
      <w:r>
        <w:t>1.3.2 Deriving the system level technical requirements</w:t>
      </w:r>
    </w:p>
    <w:p w:rsidR="0041682C" w:rsidRDefault="0041682C" w:rsidP="00FC34CD">
      <w:pPr>
        <w:pStyle w:val="NoSpacing"/>
        <w:ind w:left="720"/>
      </w:pPr>
      <w:r>
        <w:t>Discussion</w:t>
      </w:r>
      <w:r w:rsidR="00FC34CD">
        <w:t xml:space="preserve"> followed and then </w:t>
      </w:r>
      <w:r w:rsidR="00E930BA">
        <w:t xml:space="preserve">Steve Guest asked what our plans were for the remainder of the inter-sessional and the Chairman advised that we need to complete </w:t>
      </w:r>
      <w:r w:rsidR="00450DE8">
        <w:t>Section</w:t>
      </w:r>
      <w:r w:rsidR="00E930BA">
        <w:t xml:space="preserve"> 1 and then review </w:t>
      </w:r>
      <w:r w:rsidR="00694AD0">
        <w:t xml:space="preserve">all </w:t>
      </w:r>
      <w:r w:rsidR="00E930BA">
        <w:t xml:space="preserve">the comments </w:t>
      </w:r>
      <w:r w:rsidR="00694AD0">
        <w:t xml:space="preserve">presented by the VTS Committee members </w:t>
      </w:r>
      <w:r w:rsidR="00E930BA">
        <w:t>and then review the entire document.</w:t>
      </w:r>
    </w:p>
    <w:p w:rsidR="00E930BA" w:rsidRDefault="00E930BA" w:rsidP="00FD244E">
      <w:pPr>
        <w:pStyle w:val="NoSpacing"/>
        <w:ind w:left="363"/>
      </w:pPr>
    </w:p>
    <w:p w:rsidR="0041682C" w:rsidRPr="00FC34CD" w:rsidRDefault="0041682C" w:rsidP="00FC34CD">
      <w:pPr>
        <w:pStyle w:val="NoSpacing"/>
        <w:ind w:left="363" w:firstLine="357"/>
        <w:rPr>
          <w:b/>
        </w:rPr>
      </w:pPr>
      <w:r w:rsidRPr="00FC34CD">
        <w:rPr>
          <w:b/>
        </w:rPr>
        <w:t>Lunch at 1235pm to 1325pm</w:t>
      </w:r>
    </w:p>
    <w:p w:rsidR="0041682C" w:rsidRDefault="0041682C" w:rsidP="00FD244E">
      <w:pPr>
        <w:pStyle w:val="NoSpacing"/>
        <w:ind w:left="363"/>
      </w:pPr>
    </w:p>
    <w:p w:rsidR="00E930BA" w:rsidRDefault="00E930BA" w:rsidP="00FC34CD">
      <w:pPr>
        <w:pStyle w:val="NoSpacing"/>
        <w:ind w:left="720"/>
      </w:pPr>
      <w:proofErr w:type="gramStart"/>
      <w:r>
        <w:t>Continued aligning the text with the flo</w:t>
      </w:r>
      <w:r w:rsidR="00C1156B">
        <w:t>w chart devised by Dave Turnage, completing this task at 1435pm.</w:t>
      </w:r>
      <w:proofErr w:type="gramEnd"/>
    </w:p>
    <w:p w:rsidR="00B5197B" w:rsidRDefault="00B5197B" w:rsidP="00FD244E">
      <w:pPr>
        <w:pStyle w:val="NoSpacing"/>
        <w:ind w:left="363"/>
      </w:pPr>
    </w:p>
    <w:p w:rsidR="00C1156B" w:rsidRDefault="00C1156B" w:rsidP="00FC34CD">
      <w:pPr>
        <w:pStyle w:val="NoSpacing"/>
        <w:ind w:left="720"/>
      </w:pPr>
      <w:r>
        <w:t>The WG then commenced para 1.4 “</w:t>
      </w:r>
      <w:r w:rsidR="00B5197B">
        <w:t>Determine High Level System Architecture</w:t>
      </w:r>
      <w:r>
        <w:t>” taking note</w:t>
      </w:r>
      <w:r w:rsidR="00FC34CD">
        <w:t xml:space="preserve"> of the comments received and then </w:t>
      </w:r>
      <w:r w:rsidR="00BC2C04">
        <w:t>removing superfluous references in line with comments raised and the discussions generated</w:t>
      </w:r>
      <w:r w:rsidR="00FC34CD">
        <w:t xml:space="preserve"> such as </w:t>
      </w:r>
      <w:r w:rsidR="007E0832">
        <w:t xml:space="preserve">IALA Guideline 1035 </w:t>
      </w:r>
      <w:r>
        <w:t>and IMO Resolution A.915(22)</w:t>
      </w:r>
      <w:r w:rsidR="00FC34CD">
        <w:t>. The Availability section was reviewed at length and amended as agreed.</w:t>
      </w:r>
    </w:p>
    <w:p w:rsidR="00BC2C04" w:rsidRDefault="00BC2C04" w:rsidP="00FD244E">
      <w:pPr>
        <w:pStyle w:val="NoSpacing"/>
        <w:ind w:left="363"/>
      </w:pPr>
    </w:p>
    <w:p w:rsidR="00B5197B" w:rsidRDefault="00BC2C04" w:rsidP="00FC34CD">
      <w:pPr>
        <w:pStyle w:val="NoSpacing"/>
        <w:ind w:left="720"/>
      </w:pPr>
      <w:r>
        <w:t>The W</w:t>
      </w:r>
      <w:r w:rsidR="00FC34CD">
        <w:t xml:space="preserve">G worked through </w:t>
      </w:r>
      <w:r>
        <w:t>the remaining sections for the remainder of the afternoon</w:t>
      </w:r>
      <w:r w:rsidR="00FC34CD">
        <w:t xml:space="preserve"> including the </w:t>
      </w:r>
      <w:r w:rsidR="00450DE8">
        <w:t xml:space="preserve">section </w:t>
      </w:r>
      <w:r w:rsidR="00FC34CD">
        <w:t xml:space="preserve">dealing with </w:t>
      </w:r>
      <w:r w:rsidR="00643444">
        <w:t>Recording, Archiving and Replaying</w:t>
      </w:r>
      <w:r>
        <w:t xml:space="preserve">. </w:t>
      </w:r>
    </w:p>
    <w:p w:rsidR="00692A20" w:rsidRDefault="00692A20" w:rsidP="00FD244E">
      <w:pPr>
        <w:pStyle w:val="NoSpacing"/>
        <w:ind w:left="363"/>
      </w:pPr>
    </w:p>
    <w:p w:rsidR="007E0832" w:rsidRDefault="007E0832" w:rsidP="00FC34CD">
      <w:pPr>
        <w:pStyle w:val="NoSpacing"/>
        <w:ind w:left="720" w:firstLine="45"/>
      </w:pPr>
      <w:r>
        <w:t xml:space="preserve">A number of tables </w:t>
      </w:r>
      <w:r w:rsidR="00FC34CD">
        <w:t xml:space="preserve">were thought to be best removed from the document and referenced to a an external web site </w:t>
      </w:r>
      <w:r>
        <w:t>including Beaufort Sc</w:t>
      </w:r>
      <w:r w:rsidR="00FC34CD">
        <w:t>ale</w:t>
      </w:r>
      <w:r>
        <w:t>, Clas</w:t>
      </w:r>
      <w:r w:rsidR="00FC34CD">
        <w:t>s</w:t>
      </w:r>
      <w:r>
        <w:t>if</w:t>
      </w:r>
      <w:r w:rsidR="00FC34CD">
        <w:t xml:space="preserve">ication </w:t>
      </w:r>
      <w:r>
        <w:t>of Tropical Cyclones, Air Den</w:t>
      </w:r>
      <w:r w:rsidR="00FC34CD">
        <w:t>s</w:t>
      </w:r>
      <w:r>
        <w:t>ity v Air</w:t>
      </w:r>
      <w:r w:rsidR="00FC34CD">
        <w:t xml:space="preserve"> Pressure, Gradi</w:t>
      </w:r>
      <w:r>
        <w:t>ent Wind Effect, International Environ</w:t>
      </w:r>
      <w:r w:rsidR="00FC34CD">
        <w:t>mental</w:t>
      </w:r>
      <w:r>
        <w:t xml:space="preserve"> Standards</w:t>
      </w:r>
      <w:r w:rsidR="00FC34CD">
        <w:t>. The WG discussed the implications but agreed it was</w:t>
      </w:r>
      <w:r w:rsidR="00302C24">
        <w:t>,</w:t>
      </w:r>
      <w:r w:rsidR="00DA4139">
        <w:t xml:space="preserve"> on balance</w:t>
      </w:r>
      <w:r w:rsidR="00877EA6">
        <w:t>,</w:t>
      </w:r>
      <w:r w:rsidR="00FC34CD">
        <w:t xml:space="preserve"> more</w:t>
      </w:r>
      <w:r w:rsidR="00DA4139">
        <w:t xml:space="preserve"> appropriate to keep them with in the Recommendation.</w:t>
      </w:r>
    </w:p>
    <w:p w:rsidR="00DA4139" w:rsidRDefault="00DA4139" w:rsidP="00FD244E">
      <w:pPr>
        <w:pStyle w:val="NoSpacing"/>
        <w:ind w:left="363"/>
      </w:pPr>
    </w:p>
    <w:p w:rsidR="007E0832" w:rsidRDefault="00302C24" w:rsidP="00302C24">
      <w:pPr>
        <w:pStyle w:val="NoSpacing"/>
        <w:ind w:left="720"/>
      </w:pPr>
      <w:r>
        <w:t>The section on Equipme</w:t>
      </w:r>
      <w:r w:rsidR="007E0832">
        <w:t>nt Approvals</w:t>
      </w:r>
      <w:r w:rsidR="00DA4139">
        <w:t xml:space="preserve"> had also raise comments ho</w:t>
      </w:r>
      <w:r>
        <w:t>wever again, the numerous EU Di</w:t>
      </w:r>
      <w:r w:rsidR="00DA4139">
        <w:t>rectives and associated IEC standards were felt to be relevant and they provided a vital source of informa</w:t>
      </w:r>
      <w:r>
        <w:t>tion to setting up a VTS system</w:t>
      </w:r>
      <w:r w:rsidR="00DA4139">
        <w:t>.</w:t>
      </w:r>
    </w:p>
    <w:p w:rsidR="00302C24" w:rsidRDefault="00302C24" w:rsidP="00302C24">
      <w:pPr>
        <w:pStyle w:val="NoSpacing"/>
        <w:ind w:left="720"/>
      </w:pPr>
    </w:p>
    <w:p w:rsidR="00643444" w:rsidRPr="00302C24" w:rsidRDefault="00643444" w:rsidP="00302C24">
      <w:pPr>
        <w:pStyle w:val="NoSpacing"/>
        <w:ind w:left="363" w:firstLine="357"/>
        <w:rPr>
          <w:b/>
        </w:rPr>
      </w:pPr>
      <w:r w:rsidRPr="00302C24">
        <w:rPr>
          <w:b/>
        </w:rPr>
        <w:t>Break at 1630 for 10 min</w:t>
      </w:r>
      <w:ins w:id="32" w:author="Hogendoorn, Rene" w:date="2015-01-20T09:52:00Z">
        <w:r w:rsidR="00CC305A">
          <w:rPr>
            <w:b/>
          </w:rPr>
          <w:t>ute</w:t>
        </w:r>
      </w:ins>
      <w:r w:rsidRPr="00302C24">
        <w:rPr>
          <w:b/>
        </w:rPr>
        <w:t>s</w:t>
      </w:r>
    </w:p>
    <w:p w:rsidR="00643444" w:rsidRDefault="00643444" w:rsidP="00FD244E">
      <w:pPr>
        <w:pStyle w:val="NoSpacing"/>
        <w:ind w:left="363"/>
      </w:pPr>
    </w:p>
    <w:p w:rsidR="00692A20" w:rsidRDefault="00302C24" w:rsidP="00302C24">
      <w:pPr>
        <w:pStyle w:val="NoSpacing"/>
        <w:ind w:left="363" w:firstLine="357"/>
      </w:pPr>
      <w:r>
        <w:t xml:space="preserve">After the break the WG looked at </w:t>
      </w:r>
      <w:r w:rsidR="00692A20">
        <w:t>1.4.3 Design Installation and Maintenance Considerations</w:t>
      </w:r>
    </w:p>
    <w:p w:rsidR="003336D9" w:rsidRDefault="00877EA6" w:rsidP="00CA3269">
      <w:pPr>
        <w:pStyle w:val="NoSpacing"/>
        <w:ind w:left="720"/>
      </w:pPr>
      <w:proofErr w:type="gramStart"/>
      <w:r>
        <w:t>a</w:t>
      </w:r>
      <w:r w:rsidR="00302C24">
        <w:t>nd</w:t>
      </w:r>
      <w:proofErr w:type="gramEnd"/>
      <w:r w:rsidR="00302C24">
        <w:t xml:space="preserve"> removed a number of </w:t>
      </w:r>
      <w:r w:rsidR="003336D9">
        <w:t>Clim</w:t>
      </w:r>
      <w:r w:rsidR="00302C24">
        <w:t>a</w:t>
      </w:r>
      <w:r w:rsidR="003336D9">
        <w:t>tic sections</w:t>
      </w:r>
      <w:r>
        <w:t xml:space="preserve"> in line with comments received</w:t>
      </w:r>
      <w:r w:rsidR="00302C24">
        <w:t>.</w:t>
      </w:r>
      <w:r w:rsidR="00CA3269">
        <w:t xml:space="preserve">  </w:t>
      </w:r>
      <w:r w:rsidR="00CA3269" w:rsidRPr="00CA3269">
        <w:t>The WG agreed to simplify the information in section 1.4.3 relating to climatic condition by referencing out to MIL STD 810G.  As a result, the text was modified. However, quick review of MIL STD 810G indicated a need to check that the final draft of the text was consistent with this external reference.</w:t>
      </w:r>
    </w:p>
    <w:p w:rsidR="0097481E" w:rsidRDefault="0097481E" w:rsidP="0097481E">
      <w:pPr>
        <w:pStyle w:val="NoSpacing"/>
      </w:pPr>
    </w:p>
    <w:p w:rsidR="00302C24" w:rsidRDefault="00302C24" w:rsidP="00302C24">
      <w:pPr>
        <w:pStyle w:val="NoSpacing"/>
        <w:ind w:left="363" w:firstLine="357"/>
      </w:pPr>
      <w:r>
        <w:t>Drafting of Annexe 1 completed.</w:t>
      </w:r>
    </w:p>
    <w:p w:rsidR="003336D9" w:rsidRDefault="003336D9" w:rsidP="00FD244E">
      <w:pPr>
        <w:pStyle w:val="NoSpacing"/>
        <w:ind w:left="363"/>
      </w:pPr>
    </w:p>
    <w:p w:rsidR="00DA4139" w:rsidRDefault="00302C24" w:rsidP="00302C24">
      <w:pPr>
        <w:pStyle w:val="NoSpacing"/>
        <w:ind w:left="363" w:firstLine="357"/>
      </w:pPr>
      <w:r>
        <w:t xml:space="preserve">Close for the day at </w:t>
      </w:r>
      <w:r w:rsidR="00DA4139">
        <w:t>1800 and agre</w:t>
      </w:r>
      <w:r>
        <w:t>e</w:t>
      </w:r>
      <w:r w:rsidR="00DA4139">
        <w:t>d to start at 0830 commencing with comments in radar section</w:t>
      </w:r>
      <w:r>
        <w:t>.</w:t>
      </w:r>
    </w:p>
    <w:p w:rsidR="0087085A" w:rsidRDefault="0087085A" w:rsidP="00FD244E">
      <w:pPr>
        <w:pStyle w:val="NoSpacing"/>
        <w:ind w:left="363"/>
      </w:pPr>
    </w:p>
    <w:p w:rsidR="0087085A" w:rsidRPr="004707EB" w:rsidRDefault="0087085A" w:rsidP="00302C24">
      <w:pPr>
        <w:pStyle w:val="NoSpacing"/>
        <w:ind w:left="363" w:firstLine="357"/>
        <w:rPr>
          <w:b/>
        </w:rPr>
      </w:pPr>
      <w:r w:rsidRPr="004707EB">
        <w:rPr>
          <w:b/>
        </w:rPr>
        <w:t>Wed 14</w:t>
      </w:r>
      <w:r w:rsidRPr="004707EB">
        <w:rPr>
          <w:b/>
          <w:vertAlign w:val="superscript"/>
        </w:rPr>
        <w:t>th</w:t>
      </w:r>
      <w:r w:rsidRPr="004707EB">
        <w:rPr>
          <w:b/>
        </w:rPr>
        <w:t xml:space="preserve"> Jan 2015</w:t>
      </w:r>
    </w:p>
    <w:p w:rsidR="00790663" w:rsidRDefault="00302C24" w:rsidP="00FD244E">
      <w:pPr>
        <w:pStyle w:val="NoSpacing"/>
        <w:ind w:left="363"/>
      </w:pPr>
      <w:r>
        <w:tab/>
      </w:r>
    </w:p>
    <w:p w:rsidR="00302C24" w:rsidRDefault="00302C24" w:rsidP="00790663">
      <w:pPr>
        <w:pStyle w:val="NoSpacing"/>
        <w:ind w:left="363" w:firstLine="357"/>
      </w:pPr>
      <w:r>
        <w:t>The WG convened as agreed at 0830am</w:t>
      </w:r>
    </w:p>
    <w:p w:rsidR="00302C24" w:rsidRDefault="00302C24" w:rsidP="00FD244E">
      <w:pPr>
        <w:pStyle w:val="NoSpacing"/>
        <w:ind w:left="363"/>
      </w:pPr>
    </w:p>
    <w:p w:rsidR="00302C24" w:rsidRDefault="00302C24" w:rsidP="00302C24">
      <w:pPr>
        <w:pStyle w:val="NoSpacing"/>
        <w:numPr>
          <w:ilvl w:val="0"/>
          <w:numId w:val="1"/>
        </w:numPr>
      </w:pPr>
      <w:r>
        <w:t xml:space="preserve">Update of </w:t>
      </w:r>
      <w:r w:rsidR="00450DE8">
        <w:t>section</w:t>
      </w:r>
      <w:r w:rsidR="004A7315">
        <w:t>s</w:t>
      </w:r>
      <w:r w:rsidR="00450DE8">
        <w:t xml:space="preserve"> </w:t>
      </w:r>
      <w:r>
        <w:t>2 to 13 according to the remaining comments</w:t>
      </w:r>
    </w:p>
    <w:p w:rsidR="00790663" w:rsidRDefault="00790663" w:rsidP="00FD244E">
      <w:pPr>
        <w:pStyle w:val="NoSpacing"/>
        <w:ind w:left="363"/>
      </w:pPr>
    </w:p>
    <w:p w:rsidR="0087085A" w:rsidRDefault="0087085A" w:rsidP="00790663">
      <w:pPr>
        <w:pStyle w:val="NoSpacing"/>
        <w:ind w:left="363" w:firstLine="357"/>
      </w:pPr>
      <w:r>
        <w:t>Section 2 Radar Comments</w:t>
      </w:r>
    </w:p>
    <w:p w:rsidR="00BF03A1" w:rsidRDefault="000016B3" w:rsidP="00790663">
      <w:pPr>
        <w:pStyle w:val="NoSpacing"/>
        <w:ind w:left="720"/>
      </w:pPr>
      <w:r>
        <w:lastRenderedPageBreak/>
        <w:t>Steve Guest</w:t>
      </w:r>
      <w:r w:rsidR="0087085A">
        <w:t xml:space="preserve"> </w:t>
      </w:r>
      <w:r w:rsidR="00BF03A1">
        <w:t xml:space="preserve">made references to his comments regarding the removal of the words “integrators” from the introduction section and that the entire recommendation needed to be reviewed as it was aimed at VTS Authorities and Integrators and should be aimed purely at VTS Authorities. </w:t>
      </w:r>
      <w:r>
        <w:t xml:space="preserve"> Steve Guest</w:t>
      </w:r>
      <w:r w:rsidR="00BF03A1">
        <w:t xml:space="preserve"> very concerned that the brief provided at VTS</w:t>
      </w:r>
      <w:r w:rsidR="00303F21">
        <w:t>38</w:t>
      </w:r>
      <w:r w:rsidR="00BF03A1">
        <w:t xml:space="preserve"> by R</w:t>
      </w:r>
      <w:r>
        <w:t xml:space="preserve">ene </w:t>
      </w:r>
      <w:r w:rsidR="00BF03A1">
        <w:t>H</w:t>
      </w:r>
      <w:r>
        <w:t>ogendoorn</w:t>
      </w:r>
      <w:r w:rsidR="00BF03A1">
        <w:t xml:space="preserve"> and D</w:t>
      </w:r>
      <w:r>
        <w:t xml:space="preserve">ave </w:t>
      </w:r>
      <w:r w:rsidR="00BF03A1">
        <w:t>T</w:t>
      </w:r>
      <w:r>
        <w:t>urnage</w:t>
      </w:r>
      <w:r w:rsidR="00BF03A1">
        <w:t xml:space="preserve"> was that the document was aimed at VTS Authorities </w:t>
      </w:r>
      <w:r w:rsidR="00BF03A1" w:rsidRPr="00BF03A1">
        <w:rPr>
          <w:b/>
        </w:rPr>
        <w:t>and Integrators.</w:t>
      </w:r>
      <w:r w:rsidR="00BF03A1">
        <w:t xml:space="preserve"> A debate ensued during which the Chair re-iterated the original brief and this was not a new document but the 4</w:t>
      </w:r>
      <w:r w:rsidR="00BF03A1" w:rsidRPr="00BF03A1">
        <w:rPr>
          <w:vertAlign w:val="superscript"/>
        </w:rPr>
        <w:t>th</w:t>
      </w:r>
      <w:r w:rsidR="00BF03A1">
        <w:t xml:space="preserve"> version of the original V-128.  The end result was that the WG agreed </w:t>
      </w:r>
      <w:proofErr w:type="gramStart"/>
      <w:r w:rsidR="00BF03A1">
        <w:t>that :</w:t>
      </w:r>
      <w:proofErr w:type="gramEnd"/>
    </w:p>
    <w:p w:rsidR="00BF03A1" w:rsidRDefault="00BF03A1" w:rsidP="00FD244E">
      <w:pPr>
        <w:pStyle w:val="NoSpacing"/>
        <w:ind w:left="363"/>
      </w:pPr>
      <w:r>
        <w:tab/>
      </w:r>
    </w:p>
    <w:p w:rsidR="00BF03A1" w:rsidRDefault="00BF03A1" w:rsidP="0097481E">
      <w:pPr>
        <w:pStyle w:val="NoSpacing"/>
        <w:numPr>
          <w:ilvl w:val="0"/>
          <w:numId w:val="3"/>
        </w:numPr>
      </w:pPr>
      <w:r>
        <w:t xml:space="preserve">We had to move forward from the present and not argue about past decisions </w:t>
      </w:r>
      <w:r w:rsidR="00877EA6">
        <w:t xml:space="preserve">(consensus reached) </w:t>
      </w:r>
      <w:r>
        <w:t>by those attendees at the time.</w:t>
      </w:r>
    </w:p>
    <w:p w:rsidR="00BF03A1" w:rsidRDefault="00BF03A1" w:rsidP="00BF03A1">
      <w:pPr>
        <w:pStyle w:val="NoSpacing"/>
        <w:ind w:left="363"/>
      </w:pPr>
    </w:p>
    <w:p w:rsidR="00BF03A1" w:rsidRDefault="00302C24" w:rsidP="0097481E">
      <w:pPr>
        <w:pStyle w:val="NoSpacing"/>
        <w:numPr>
          <w:ilvl w:val="0"/>
          <w:numId w:val="3"/>
        </w:numPr>
      </w:pPr>
      <w:r>
        <w:t xml:space="preserve">The </w:t>
      </w:r>
      <w:r w:rsidR="00BF03A1">
        <w:t>intended audience of the document was VTS Authorities only.</w:t>
      </w:r>
    </w:p>
    <w:p w:rsidR="00BF03A1" w:rsidRDefault="00BF03A1" w:rsidP="00FD244E">
      <w:pPr>
        <w:pStyle w:val="NoSpacing"/>
        <w:ind w:left="363"/>
      </w:pPr>
    </w:p>
    <w:p w:rsidR="00A235FB" w:rsidRDefault="000016B3" w:rsidP="00303F21">
      <w:pPr>
        <w:pStyle w:val="NoSpacing"/>
        <w:ind w:left="720"/>
      </w:pPr>
      <w:r>
        <w:t>Steve Guest</w:t>
      </w:r>
      <w:r w:rsidR="004D7FD9">
        <w:t xml:space="preserve"> raised his comment that the Radar introduction section implied that shipboard radar was inferior to VTS radar and that VTS Authorities were being steer</w:t>
      </w:r>
      <w:r w:rsidR="00303F21">
        <w:t>ed</w:t>
      </w:r>
      <w:r w:rsidR="004D7FD9">
        <w:t xml:space="preserve"> towards </w:t>
      </w:r>
      <w:r w:rsidR="00303F21">
        <w:t>expensive</w:t>
      </w:r>
      <w:r w:rsidR="004D7FD9">
        <w:t xml:space="preserve"> VTS systems. </w:t>
      </w:r>
      <w:r w:rsidR="00A235FB">
        <w:t>R</w:t>
      </w:r>
      <w:r>
        <w:t xml:space="preserve">ene </w:t>
      </w:r>
      <w:r w:rsidR="00A235FB">
        <w:t>H</w:t>
      </w:r>
      <w:r>
        <w:t>ogendoorn</w:t>
      </w:r>
      <w:r w:rsidR="00A235FB">
        <w:t xml:space="preserve"> </w:t>
      </w:r>
      <w:r w:rsidR="00303F21">
        <w:t>and J</w:t>
      </w:r>
      <w:r>
        <w:t>ens-</w:t>
      </w:r>
      <w:r w:rsidR="00303F21">
        <w:t>C</w:t>
      </w:r>
      <w:r>
        <w:t xml:space="preserve">hristian </w:t>
      </w:r>
      <w:r w:rsidR="00303F21">
        <w:t>P</w:t>
      </w:r>
      <w:r>
        <w:t>edersen</w:t>
      </w:r>
      <w:r w:rsidR="00303F21">
        <w:t xml:space="preserve"> s</w:t>
      </w:r>
      <w:r w:rsidR="0097481E">
        <w:t>tat</w:t>
      </w:r>
      <w:r w:rsidR="00303F21">
        <w:t>ed</w:t>
      </w:r>
      <w:r w:rsidR="0097481E">
        <w:t xml:space="preserve"> </w:t>
      </w:r>
      <w:r w:rsidR="00303F21">
        <w:t>that the document does not pre</w:t>
      </w:r>
      <w:r w:rsidR="00A235FB">
        <w:t>scribe a particular system</w:t>
      </w:r>
      <w:r w:rsidR="00303F21">
        <w:t>.</w:t>
      </w:r>
    </w:p>
    <w:p w:rsidR="00A235FB" w:rsidRDefault="00A235FB" w:rsidP="00FD244E">
      <w:pPr>
        <w:pStyle w:val="NoSpacing"/>
        <w:ind w:left="363"/>
      </w:pPr>
    </w:p>
    <w:p w:rsidR="004D7FD9" w:rsidRDefault="004D7FD9" w:rsidP="00303F21">
      <w:pPr>
        <w:pStyle w:val="NoSpacing"/>
        <w:ind w:left="363" w:firstLine="357"/>
      </w:pPr>
      <w:r>
        <w:t>Jorg</w:t>
      </w:r>
      <w:r w:rsidR="00450DE8">
        <w:t>e</w:t>
      </w:r>
      <w:r w:rsidR="00303F21">
        <w:t xml:space="preserve">n Brandt </w:t>
      </w:r>
      <w:r>
        <w:t>and Richard Aase proposed that we</w:t>
      </w:r>
      <w:r w:rsidR="00303F21">
        <w:t xml:space="preserve"> accept the situation and move </w:t>
      </w:r>
      <w:r>
        <w:t>on.</w:t>
      </w:r>
    </w:p>
    <w:p w:rsidR="00A235FB" w:rsidRDefault="00A235FB" w:rsidP="004D7FD9">
      <w:pPr>
        <w:pStyle w:val="NoSpacing"/>
        <w:ind w:left="363"/>
      </w:pPr>
    </w:p>
    <w:p w:rsidR="004D7FD9" w:rsidRPr="004D7FD9" w:rsidRDefault="000016B3" w:rsidP="0097481E">
      <w:pPr>
        <w:ind w:left="720"/>
      </w:pPr>
      <w:r>
        <w:t>Steve Guest</w:t>
      </w:r>
      <w:r w:rsidR="0097481E">
        <w:t xml:space="preserve"> and P</w:t>
      </w:r>
      <w:r>
        <w:t xml:space="preserve">eter </w:t>
      </w:r>
      <w:r w:rsidR="0097481E">
        <w:t>E</w:t>
      </w:r>
      <w:r>
        <w:t>ade</w:t>
      </w:r>
      <w:r w:rsidR="0097481E">
        <w:t xml:space="preserve"> expressed their significant concerns w</w:t>
      </w:r>
      <w:r w:rsidR="004D7FD9" w:rsidRPr="004D7FD9">
        <w:t xml:space="preserve">ith the overall document and the </w:t>
      </w:r>
      <w:del w:id="33" w:author="Hogendoorn, Rene" w:date="2015-01-17T17:59:00Z">
        <w:r w:rsidR="004D7FD9" w:rsidRPr="004D7FD9" w:rsidDel="009B3897">
          <w:delText>Chair</w:delText>
        </w:r>
      </w:del>
      <w:ins w:id="34" w:author="Hogendoorn, Rene" w:date="2015-01-17T17:59:00Z">
        <w:r w:rsidR="009B3897">
          <w:t>Chairman</w:t>
        </w:r>
      </w:ins>
      <w:r w:rsidR="004D7FD9" w:rsidRPr="004D7FD9">
        <w:t xml:space="preserve"> reminded </w:t>
      </w:r>
      <w:r w:rsidR="0097481E">
        <w:t>the WG that our inter-sessi</w:t>
      </w:r>
      <w:r w:rsidR="004D7FD9" w:rsidRPr="004D7FD9">
        <w:t xml:space="preserve">onal task was to </w:t>
      </w:r>
      <w:r w:rsidR="0097481E">
        <w:t xml:space="preserve">complete Annexe 1 and </w:t>
      </w:r>
      <w:r w:rsidR="004D7FD9" w:rsidRPr="004D7FD9">
        <w:t xml:space="preserve">review comments and that further comments </w:t>
      </w:r>
      <w:r w:rsidR="0097481E">
        <w:t xml:space="preserve">over and above this </w:t>
      </w:r>
      <w:r w:rsidR="004D7FD9" w:rsidRPr="004D7FD9">
        <w:t>would have to be made at the next formal session</w:t>
      </w:r>
      <w:r w:rsidR="0097481E">
        <w:t xml:space="preserve"> (VTS39) in April 2015.</w:t>
      </w:r>
    </w:p>
    <w:p w:rsidR="0097481E" w:rsidRDefault="0097481E" w:rsidP="0097481E">
      <w:pPr>
        <w:pStyle w:val="NoSpacing"/>
        <w:ind w:left="720"/>
        <w:rPr>
          <w:ins w:id="35" w:author="Peter Eade" w:date="2015-01-16T13:51:00Z"/>
        </w:rPr>
      </w:pPr>
      <w:r>
        <w:t>The Chairman reminded the WG that we should concentrate on the comments only.</w:t>
      </w:r>
    </w:p>
    <w:p w:rsidR="000178AA" w:rsidRDefault="000178AA" w:rsidP="0097481E">
      <w:pPr>
        <w:pStyle w:val="NoSpacing"/>
        <w:ind w:left="720"/>
        <w:rPr>
          <w:ins w:id="36" w:author="Peter Eade" w:date="2015-01-16T13:51:00Z"/>
        </w:rPr>
      </w:pPr>
    </w:p>
    <w:p w:rsidR="00F76C28" w:rsidRDefault="000178AA" w:rsidP="000178AA">
      <w:pPr>
        <w:pStyle w:val="NoSpacing"/>
        <w:ind w:left="720"/>
        <w:rPr>
          <w:ins w:id="37" w:author="Hogendoorn, Rene" w:date="2015-01-17T17:52:00Z"/>
        </w:rPr>
      </w:pPr>
      <w:ins w:id="38" w:author="Peter Eade" w:date="2015-01-16T13:51:00Z">
        <w:del w:id="39" w:author="Hogendoorn, Rene" w:date="2015-01-17T17:48:00Z">
          <w:r w:rsidDel="00175677">
            <w:delText>It was</w:delText>
          </w:r>
        </w:del>
      </w:ins>
      <w:ins w:id="40" w:author="Hogendoorn, Rene" w:date="2015-01-17T17:48:00Z">
        <w:r w:rsidR="00175677">
          <w:t>Peter Eade</w:t>
        </w:r>
      </w:ins>
      <w:ins w:id="41" w:author="Peter Eade" w:date="2015-01-16T13:51:00Z">
        <w:r>
          <w:t xml:space="preserve"> noted that a significant number of comments raised the point that the terms “Basic, Standard and Advanced” were confusing and should be discussed.  The Chairman stated that this only applies to the </w:t>
        </w:r>
      </w:ins>
      <w:ins w:id="42" w:author="Hogendoorn, Rene" w:date="2015-01-17T17:48:00Z">
        <w:r w:rsidR="00175677">
          <w:t>R</w:t>
        </w:r>
      </w:ins>
      <w:ins w:id="43" w:author="Peter Eade" w:date="2015-01-16T13:51:00Z">
        <w:del w:id="44" w:author="Hogendoorn, Rene" w:date="2015-01-17T17:48:00Z">
          <w:r w:rsidDel="00175677">
            <w:delText>r</w:delText>
          </w:r>
        </w:del>
        <w:proofErr w:type="gramStart"/>
        <w:r>
          <w:t>adar</w:t>
        </w:r>
        <w:proofErr w:type="gramEnd"/>
        <w:del w:id="45" w:author="Hogendoorn, Rene" w:date="2015-01-17T17:48:00Z">
          <w:r w:rsidDel="00175677">
            <w:delText xml:space="preserve"> and </w:delText>
          </w:r>
        </w:del>
      </w:ins>
      <w:ins w:id="46" w:author="Hogendoorn, Rene" w:date="2015-01-17T17:48:00Z">
        <w:r w:rsidR="00175677">
          <w:t xml:space="preserve">, </w:t>
        </w:r>
      </w:ins>
      <w:ins w:id="47" w:author="Peter Eade" w:date="2015-01-16T13:51:00Z">
        <w:r>
          <w:t xml:space="preserve">RDF </w:t>
        </w:r>
      </w:ins>
      <w:ins w:id="48" w:author="Hogendoorn, Rene" w:date="2015-01-17T17:48:00Z">
        <w:r w:rsidR="00175677">
          <w:t xml:space="preserve">and Data Processing </w:t>
        </w:r>
      </w:ins>
      <w:ins w:id="49" w:author="Peter Eade" w:date="2015-01-16T13:51:00Z">
        <w:r>
          <w:t>sections</w:t>
        </w:r>
        <w:del w:id="50" w:author="Hogendoorn, Rene" w:date="2015-01-17T17:49:00Z">
          <w:r w:rsidDel="00175677">
            <w:delText xml:space="preserve"> but </w:delText>
          </w:r>
        </w:del>
      </w:ins>
      <w:ins w:id="51" w:author="Hogendoorn, Rene" w:date="2015-01-17T17:49:00Z">
        <w:r w:rsidR="00175677">
          <w:t xml:space="preserve">. </w:t>
        </w:r>
      </w:ins>
      <w:ins w:id="52" w:author="Peter Eade" w:date="2015-01-16T13:51:00Z">
        <w:r>
          <w:t xml:space="preserve">Steve Guest showed that the VTS Manual </w:t>
        </w:r>
      </w:ins>
      <w:ins w:id="53" w:author="Hogendoorn, Rene" w:date="2015-01-17T17:49:00Z">
        <w:r w:rsidR="00175677">
          <w:t xml:space="preserve">(2012) </w:t>
        </w:r>
      </w:ins>
      <w:ins w:id="54" w:author="Peter Eade" w:date="2015-01-16T13:51:00Z">
        <w:r>
          <w:t xml:space="preserve">clearly applies the terms to VTS systems as a whole.  </w:t>
        </w:r>
      </w:ins>
      <w:ins w:id="55" w:author="Hogendoorn, Rene" w:date="2015-01-17T17:49:00Z">
        <w:r w:rsidR="00175677">
          <w:t xml:space="preserve">It was pointed out that, at the time of revision of the VTS Manual, V-128 revision 3 was the current document and it was decided by the </w:t>
        </w:r>
      </w:ins>
      <w:ins w:id="56" w:author="Hogendoorn, Rene" w:date="2015-01-17T17:51:00Z">
        <w:r w:rsidR="00175677">
          <w:t>Committee</w:t>
        </w:r>
      </w:ins>
      <w:ins w:id="57" w:author="Hogendoorn, Rene" w:date="2015-01-17T17:49:00Z">
        <w:r w:rsidR="00175677">
          <w:t xml:space="preserve"> </w:t>
        </w:r>
      </w:ins>
      <w:ins w:id="58" w:author="Hogendoorn, Rene" w:date="2015-01-17T17:51:00Z">
        <w:r w:rsidR="00175677">
          <w:t xml:space="preserve">that the VTS Manual should align with the existing recommendations. </w:t>
        </w:r>
      </w:ins>
      <w:ins w:id="59" w:author="Peter Eade" w:date="2015-01-16T13:51:00Z">
        <w:r>
          <w:t>Peter Eade suggested that the terms should be replaced by Categories A, B and C for radar configurations in the new version of V.128 but J</w:t>
        </w:r>
      </w:ins>
      <w:ins w:id="60" w:author="Hogendoorn, Rene" w:date="2015-01-17T17:46:00Z">
        <w:r w:rsidR="00175677">
          <w:t>ens-</w:t>
        </w:r>
      </w:ins>
      <w:ins w:id="61" w:author="Peter Eade" w:date="2015-01-16T13:51:00Z">
        <w:r>
          <w:t>C</w:t>
        </w:r>
      </w:ins>
      <w:ins w:id="62" w:author="Hogendoorn, Rene" w:date="2015-01-17T17:46:00Z">
        <w:r w:rsidR="00175677">
          <w:t xml:space="preserve">hristian </w:t>
        </w:r>
      </w:ins>
      <w:ins w:id="63" w:author="Peter Eade" w:date="2015-01-16T13:51:00Z">
        <w:r>
          <w:t>P</w:t>
        </w:r>
      </w:ins>
      <w:ins w:id="64" w:author="Hogendoorn, Rene" w:date="2015-01-17T17:47:00Z">
        <w:r w:rsidR="00175677">
          <w:t>edersen</w:t>
        </w:r>
      </w:ins>
      <w:ins w:id="65" w:author="Peter Eade" w:date="2015-01-16T13:51:00Z">
        <w:r>
          <w:t xml:space="preserve"> </w:t>
        </w:r>
        <w:del w:id="66" w:author="Hogendoorn, Rene" w:date="2015-01-17T17:47:00Z">
          <w:r w:rsidDel="00175677">
            <w:delText>(a radar supplier)</w:delText>
          </w:r>
        </w:del>
        <w:r>
          <w:t xml:space="preserve"> stated that this would open a “Can of Worms”.  Peter Eade stated that the terms were being wrongly applied throughout the VTS market and that whole systems were being named on the basis of the radar product used.  The new version of V.128 would be an opportunity to correct this.  </w:t>
        </w:r>
        <w:del w:id="67" w:author="Hogendoorn, Rene" w:date="2015-01-17T17:47:00Z">
          <w:r w:rsidDel="00175677">
            <w:delText xml:space="preserve">However, no further action was taken on this matter. </w:delText>
          </w:r>
        </w:del>
      </w:ins>
    </w:p>
    <w:p w:rsidR="000178AA" w:rsidDel="00F76C28" w:rsidRDefault="00F76C28" w:rsidP="000178AA">
      <w:pPr>
        <w:pStyle w:val="NoSpacing"/>
        <w:ind w:left="720"/>
        <w:rPr>
          <w:ins w:id="68" w:author="Peter Eade" w:date="2015-01-16T13:51:00Z"/>
          <w:del w:id="69" w:author="Hogendoorn, Rene" w:date="2015-01-17T17:56:00Z"/>
        </w:rPr>
      </w:pPr>
      <w:ins w:id="70" w:author="Hogendoorn, Rene" w:date="2015-01-17T17:55:00Z">
        <w:r>
          <w:t xml:space="preserve">It was pointed out by the </w:t>
        </w:r>
      </w:ins>
      <w:ins w:id="71" w:author="Hogendoorn, Rene" w:date="2015-01-17T17:59:00Z">
        <w:r w:rsidR="009B3897">
          <w:t>Chairman</w:t>
        </w:r>
      </w:ins>
      <w:ins w:id="72" w:author="Hogendoorn, Rene" w:date="2015-01-17T17:55:00Z">
        <w:r>
          <w:t xml:space="preserve"> that </w:t>
        </w:r>
      </w:ins>
      <w:ins w:id="73" w:author="Hogendoorn, Rene" w:date="2015-01-17T17:53:00Z">
        <w:r>
          <w:t xml:space="preserve">the draft new revision no longer refers to these terms in the context of the VTS system as a whole, </w:t>
        </w:r>
      </w:ins>
      <w:ins w:id="74" w:author="Hogendoorn, Rene" w:date="2015-01-17T17:55:00Z">
        <w:r>
          <w:t>which makes the point a moot</w:t>
        </w:r>
      </w:ins>
      <w:ins w:id="75" w:author="Hogendoorn, Rene" w:date="2015-01-17T17:56:00Z">
        <w:r>
          <w:t xml:space="preserve"> point</w:t>
        </w:r>
      </w:ins>
      <w:ins w:id="76" w:author="Hogendoorn, Rene" w:date="2015-01-17T17:55:00Z">
        <w:r>
          <w:t>.</w:t>
        </w:r>
      </w:ins>
      <w:ins w:id="77" w:author="Peter Eade" w:date="2015-01-16T13:51:00Z">
        <w:del w:id="78" w:author="Hogendoorn, Rene" w:date="2015-01-17T17:47:00Z">
          <w:r w:rsidR="000178AA" w:rsidDel="00175677">
            <w:delText xml:space="preserve"> </w:delText>
          </w:r>
        </w:del>
      </w:ins>
    </w:p>
    <w:p w:rsidR="000178AA" w:rsidDel="000178AA" w:rsidRDefault="000178AA" w:rsidP="00F76C28">
      <w:pPr>
        <w:pStyle w:val="NoSpacing"/>
        <w:ind w:left="720"/>
        <w:rPr>
          <w:del w:id="79" w:author="Peter Eade" w:date="2015-01-16T13:52:00Z"/>
        </w:rPr>
      </w:pPr>
    </w:p>
    <w:p w:rsidR="0097481E" w:rsidRDefault="0097481E" w:rsidP="0097481E">
      <w:pPr>
        <w:pStyle w:val="NoSpacing"/>
        <w:ind w:left="720"/>
      </w:pPr>
    </w:p>
    <w:p w:rsidR="001209B8" w:rsidRDefault="004D7FD9" w:rsidP="0097481E">
      <w:pPr>
        <w:pStyle w:val="NoSpacing"/>
        <w:ind w:left="720"/>
      </w:pPr>
      <w:r>
        <w:t xml:space="preserve">The WG continued on with the document aligning the </w:t>
      </w:r>
      <w:r w:rsidR="0097481E">
        <w:t>“I</w:t>
      </w:r>
      <w:r>
        <w:t>ntroduction</w:t>
      </w:r>
      <w:r w:rsidR="0097481E">
        <w:t xml:space="preserve">” section of each Annexe </w:t>
      </w:r>
      <w:r>
        <w:t>with the introduction in the radar section such</w:t>
      </w:r>
      <w:r w:rsidR="0097481E">
        <w:t xml:space="preserve"> </w:t>
      </w:r>
      <w:r>
        <w:t xml:space="preserve">that they all follow the same format. </w:t>
      </w:r>
    </w:p>
    <w:p w:rsidR="004D7FD9" w:rsidRDefault="004D7FD9" w:rsidP="004D7FD9">
      <w:pPr>
        <w:pStyle w:val="NoSpacing"/>
      </w:pPr>
    </w:p>
    <w:p w:rsidR="004D7FD9" w:rsidRDefault="0097481E" w:rsidP="00467F7E">
      <w:pPr>
        <w:pStyle w:val="NoSpacing"/>
        <w:ind w:left="720"/>
      </w:pPr>
      <w:r>
        <w:t xml:space="preserve">The WG continued working through all Annexes discussing the comments.  </w:t>
      </w:r>
      <w:r w:rsidR="004D7FD9">
        <w:t>All comment</w:t>
      </w:r>
      <w:r>
        <w:t>s</w:t>
      </w:r>
      <w:r w:rsidR="004D7FD9">
        <w:t xml:space="preserve"> and suggested text discussed and accepted right through </w:t>
      </w:r>
      <w:r w:rsidR="00467F7E">
        <w:t>to Annexe 9 (</w:t>
      </w:r>
      <w:r w:rsidR="004D7FD9">
        <w:t>Data Processing</w:t>
      </w:r>
      <w:r w:rsidR="00467F7E">
        <w:t xml:space="preserve">) where </w:t>
      </w:r>
      <w:r w:rsidR="000016B3">
        <w:t>Steve Guest</w:t>
      </w:r>
      <w:r w:rsidR="00467F7E">
        <w:t xml:space="preserve"> stated he had most concerns.</w:t>
      </w:r>
    </w:p>
    <w:p w:rsidR="00001C6B" w:rsidRDefault="00001C6B" w:rsidP="00467F7E">
      <w:pPr>
        <w:pStyle w:val="NoSpacing"/>
        <w:ind w:left="720"/>
      </w:pPr>
    </w:p>
    <w:p w:rsidR="00001C6B" w:rsidRDefault="00001C6B" w:rsidP="00467F7E">
      <w:pPr>
        <w:pStyle w:val="NoSpacing"/>
        <w:ind w:left="720"/>
      </w:pPr>
      <w:r>
        <w:t>R</w:t>
      </w:r>
      <w:r w:rsidR="000016B3">
        <w:t xml:space="preserve">ob </w:t>
      </w:r>
      <w:r>
        <w:t>T</w:t>
      </w:r>
      <w:r w:rsidR="000016B3">
        <w:t>ownsend</w:t>
      </w:r>
      <w:r>
        <w:t xml:space="preserve"> (taking notes) left the meeting at 1320pm during Agenda Item 7.</w:t>
      </w:r>
    </w:p>
    <w:p w:rsidR="000016B3" w:rsidRDefault="000016B3" w:rsidP="00467F7E">
      <w:pPr>
        <w:pStyle w:val="NoSpacing"/>
        <w:ind w:left="720"/>
      </w:pPr>
    </w:p>
    <w:p w:rsidR="000016B3" w:rsidRDefault="000016B3" w:rsidP="00467F7E">
      <w:pPr>
        <w:pStyle w:val="NoSpacing"/>
        <w:ind w:left="720"/>
      </w:pPr>
      <w:r>
        <w:lastRenderedPageBreak/>
        <w:t xml:space="preserve">The WG continued with the comments on the remaining sections 10 to 13 </w:t>
      </w:r>
      <w:r w:rsidR="004A7315">
        <w:t>and finalised the draft with two</w:t>
      </w:r>
      <w:r>
        <w:t xml:space="preserve"> issues remaining:</w:t>
      </w:r>
    </w:p>
    <w:p w:rsidR="000016B3" w:rsidRDefault="000016B3" w:rsidP="004A7315">
      <w:pPr>
        <w:pStyle w:val="NoSpacing"/>
        <w:numPr>
          <w:ilvl w:val="0"/>
          <w:numId w:val="4"/>
        </w:numPr>
      </w:pPr>
      <w:r>
        <w:t>Alignment of climatic conditions with the MIL standard</w:t>
      </w:r>
    </w:p>
    <w:p w:rsidR="000016B3" w:rsidRDefault="000016B3" w:rsidP="004A7315">
      <w:pPr>
        <w:pStyle w:val="NoSpacing"/>
        <w:numPr>
          <w:ilvl w:val="0"/>
          <w:numId w:val="4"/>
        </w:numPr>
      </w:pPr>
      <w:r>
        <w:t>Renumbering of all references</w:t>
      </w:r>
      <w:r w:rsidR="004A7315">
        <w:t>; format of tables and removal of word “review” annotations</w:t>
      </w:r>
    </w:p>
    <w:p w:rsidR="004A7315" w:rsidRDefault="004A7315" w:rsidP="004A7315">
      <w:pPr>
        <w:pStyle w:val="NoSpacing"/>
        <w:ind w:left="720"/>
        <w:rPr>
          <w:ins w:id="80" w:author="Peter Eade" w:date="2015-01-16T13:53:00Z"/>
        </w:rPr>
      </w:pPr>
      <w:r>
        <w:t>These issues will be addressed within the next two weeks and the final draft V-128 and the Minutes of Meeting will be distributed to all members of the VTS Committee.</w:t>
      </w:r>
    </w:p>
    <w:p w:rsidR="000178AA" w:rsidRDefault="000178AA" w:rsidP="004A7315">
      <w:pPr>
        <w:pStyle w:val="NoSpacing"/>
        <w:ind w:left="720"/>
        <w:rPr>
          <w:ins w:id="81" w:author="Peter Eade" w:date="2015-01-16T13:53:00Z"/>
        </w:rPr>
      </w:pPr>
    </w:p>
    <w:p w:rsidR="00F76C28" w:rsidRDefault="000178AA" w:rsidP="004A7315">
      <w:pPr>
        <w:pStyle w:val="NoSpacing"/>
        <w:ind w:left="720"/>
        <w:rPr>
          <w:ins w:id="82" w:author="Hogendoorn, Rene" w:date="2015-01-17T17:56:00Z"/>
        </w:rPr>
      </w:pPr>
      <w:ins w:id="83" w:author="Peter Eade" w:date="2015-01-16T13:53:00Z">
        <w:r>
          <w:t xml:space="preserve">The meeting completed the task of re-writing Chapter 1 of the document and reviewing comments relating to the other chapters.  There was general agreement that Chapter 1 had been very significantly improved by the work of the Inter-sessional </w:t>
        </w:r>
        <w:del w:id="84" w:author="Hogendoorn, Rene" w:date="2015-01-17T17:56:00Z">
          <w:r w:rsidDel="00F76C28">
            <w:delText xml:space="preserve">committee </w:delText>
          </w:r>
        </w:del>
      </w:ins>
      <w:ins w:id="85" w:author="Hogendoorn, Rene" w:date="2015-01-17T17:56:00Z">
        <w:r w:rsidR="00F76C28">
          <w:t>drafting group.</w:t>
        </w:r>
      </w:ins>
    </w:p>
    <w:p w:rsidR="00F76C28" w:rsidRDefault="00F76C28" w:rsidP="004A7315">
      <w:pPr>
        <w:pStyle w:val="NoSpacing"/>
        <w:ind w:left="720"/>
        <w:rPr>
          <w:ins w:id="86" w:author="Hogendoorn, Rene" w:date="2015-01-17T17:57:00Z"/>
        </w:rPr>
      </w:pPr>
      <w:ins w:id="87" w:author="Hogendoorn, Rene" w:date="2015-01-17T17:56:00Z">
        <w:r>
          <w:t xml:space="preserve">Peter Eade stated that he </w:t>
        </w:r>
      </w:ins>
      <w:ins w:id="88" w:author="Peter Eade" w:date="2015-01-16T13:53:00Z">
        <w:del w:id="89" w:author="Hogendoorn, Rene" w:date="2015-01-17T17:57:00Z">
          <w:r w:rsidR="000178AA" w:rsidDel="00F76C28">
            <w:delText>but there was</w:delText>
          </w:r>
        </w:del>
      </w:ins>
      <w:ins w:id="90" w:author="Hogendoorn, Rene" w:date="2015-01-17T17:57:00Z">
        <w:r>
          <w:t>did</w:t>
        </w:r>
      </w:ins>
      <w:ins w:id="91" w:author="Peter Eade" w:date="2015-01-16T13:53:00Z">
        <w:r w:rsidR="000178AA">
          <w:t xml:space="preserve"> not agree</w:t>
        </w:r>
        <w:del w:id="92" w:author="Hogendoorn, Rene" w:date="2015-01-17T17:57:00Z">
          <w:r w:rsidR="000178AA" w:rsidDel="00F76C28">
            <w:delText>ment</w:delText>
          </w:r>
        </w:del>
        <w:r w:rsidR="000178AA">
          <w:t xml:space="preserve"> </w:t>
        </w:r>
        <w:del w:id="93" w:author="Hogendoorn, Rene" w:date="2015-01-17T17:57:00Z">
          <w:r w:rsidR="000178AA" w:rsidDel="00F76C28">
            <w:delText>about</w:delText>
          </w:r>
        </w:del>
      </w:ins>
      <w:ins w:id="94" w:author="Hogendoorn, Rene" w:date="2015-01-17T17:57:00Z">
        <w:r>
          <w:t>with</w:t>
        </w:r>
      </w:ins>
      <w:ins w:id="95" w:author="Peter Eade" w:date="2015-01-16T13:53:00Z">
        <w:r w:rsidR="000178AA">
          <w:t xml:space="preserve"> the remainder of the document </w:t>
        </w:r>
      </w:ins>
      <w:ins w:id="96" w:author="Hogendoorn, Rene" w:date="2015-01-17T17:57:00Z">
        <w:r>
          <w:t>and</w:t>
        </w:r>
      </w:ins>
      <w:ins w:id="97" w:author="Peter Eade" w:date="2015-01-16T13:53:00Z">
        <w:del w:id="98" w:author="Hogendoorn, Rene" w:date="2015-01-17T17:57:00Z">
          <w:r w:rsidR="000178AA" w:rsidDel="00F76C28">
            <w:delText>or</w:delText>
          </w:r>
        </w:del>
        <w:r w:rsidR="000178AA">
          <w:t xml:space="preserve"> the way that some comments were handled by the working group leadership. </w:t>
        </w:r>
      </w:ins>
    </w:p>
    <w:p w:rsidR="000178AA" w:rsidRDefault="00F76C28" w:rsidP="004A7315">
      <w:pPr>
        <w:pStyle w:val="NoSpacing"/>
        <w:ind w:left="720"/>
      </w:pPr>
      <w:ins w:id="99" w:author="Hogendoorn, Rene" w:date="2015-01-17T17:57:00Z">
        <w:r>
          <w:t xml:space="preserve">His point was noted by the </w:t>
        </w:r>
      </w:ins>
      <w:ins w:id="100" w:author="Hogendoorn, Rene" w:date="2015-01-17T17:59:00Z">
        <w:r w:rsidR="009B3897">
          <w:t>Chairman</w:t>
        </w:r>
      </w:ins>
      <w:ins w:id="101" w:author="Hogendoorn, Rene" w:date="2015-01-17T17:57:00Z">
        <w:r>
          <w:t>.</w:t>
        </w:r>
      </w:ins>
      <w:ins w:id="102" w:author="Peter Eade" w:date="2015-01-16T13:53:00Z">
        <w:del w:id="103" w:author="Hogendoorn, Rene" w:date="2015-01-17T17:57:00Z">
          <w:r w:rsidR="000178AA" w:rsidDel="00F76C28">
            <w:delText xml:space="preserve"> </w:delText>
          </w:r>
        </w:del>
      </w:ins>
    </w:p>
    <w:p w:rsidR="00467F7E" w:rsidRDefault="00467F7E" w:rsidP="00467F7E">
      <w:pPr>
        <w:pStyle w:val="NoSpacing"/>
        <w:ind w:left="720"/>
      </w:pPr>
    </w:p>
    <w:sectPr w:rsidR="00467F7E" w:rsidSect="00313034">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9F1" w:rsidRDefault="003229F1" w:rsidP="00D4095B">
      <w:pPr>
        <w:spacing w:after="0" w:line="240" w:lineRule="auto"/>
      </w:pPr>
      <w:r>
        <w:separator/>
      </w:r>
    </w:p>
  </w:endnote>
  <w:endnote w:type="continuationSeparator" w:id="0">
    <w:p w:rsidR="003229F1" w:rsidRDefault="003229F1" w:rsidP="00D4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9F1" w:rsidRDefault="003229F1" w:rsidP="00D4095B">
      <w:pPr>
        <w:spacing w:after="0" w:line="240" w:lineRule="auto"/>
      </w:pPr>
      <w:r>
        <w:separator/>
      </w:r>
    </w:p>
  </w:footnote>
  <w:footnote w:type="continuationSeparator" w:id="0">
    <w:p w:rsidR="003229F1" w:rsidRDefault="003229F1" w:rsidP="00D40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5B" w:rsidRPr="00D4095B" w:rsidRDefault="00D4095B">
    <w:pPr>
      <w:pStyle w:val="Header"/>
      <w:rPr>
        <w:lang w:val="nl-NL"/>
      </w:rPr>
    </w:pPr>
    <w:r>
      <w:rPr>
        <w:lang w:val="nl-NL"/>
      </w:rPr>
      <w:tab/>
    </w:r>
    <w:r>
      <w:rPr>
        <w:lang w:val="nl-NL"/>
      </w:rPr>
      <w:tab/>
      <w:t>VTS39-9.2.2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E5E4D"/>
    <w:multiLevelType w:val="hybridMultilevel"/>
    <w:tmpl w:val="9ACAA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EB7A05"/>
    <w:multiLevelType w:val="hybridMultilevel"/>
    <w:tmpl w:val="BA560D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5216BF"/>
    <w:multiLevelType w:val="hybridMultilevel"/>
    <w:tmpl w:val="6F90796E"/>
    <w:lvl w:ilvl="0" w:tplc="034A8212">
      <w:start w:val="1"/>
      <w:numFmt w:val="lowerRoman"/>
      <w:lvlText w:val="%1)"/>
      <w:lvlJc w:val="left"/>
      <w:pPr>
        <w:ind w:left="4683" w:hanging="720"/>
      </w:pPr>
      <w:rPr>
        <w:rFonts w:hint="default"/>
      </w:rPr>
    </w:lvl>
    <w:lvl w:ilvl="1" w:tplc="08090019" w:tentative="1">
      <w:start w:val="1"/>
      <w:numFmt w:val="lowerLetter"/>
      <w:lvlText w:val="%2."/>
      <w:lvlJc w:val="left"/>
      <w:pPr>
        <w:ind w:left="5043" w:hanging="360"/>
      </w:pPr>
    </w:lvl>
    <w:lvl w:ilvl="2" w:tplc="0809001B" w:tentative="1">
      <w:start w:val="1"/>
      <w:numFmt w:val="lowerRoman"/>
      <w:lvlText w:val="%3."/>
      <w:lvlJc w:val="right"/>
      <w:pPr>
        <w:ind w:left="5763" w:hanging="180"/>
      </w:pPr>
    </w:lvl>
    <w:lvl w:ilvl="3" w:tplc="0809000F" w:tentative="1">
      <w:start w:val="1"/>
      <w:numFmt w:val="decimal"/>
      <w:lvlText w:val="%4."/>
      <w:lvlJc w:val="left"/>
      <w:pPr>
        <w:ind w:left="6483" w:hanging="360"/>
      </w:pPr>
    </w:lvl>
    <w:lvl w:ilvl="4" w:tplc="08090019" w:tentative="1">
      <w:start w:val="1"/>
      <w:numFmt w:val="lowerLetter"/>
      <w:lvlText w:val="%5."/>
      <w:lvlJc w:val="left"/>
      <w:pPr>
        <w:ind w:left="7203" w:hanging="360"/>
      </w:pPr>
    </w:lvl>
    <w:lvl w:ilvl="5" w:tplc="0809001B" w:tentative="1">
      <w:start w:val="1"/>
      <w:numFmt w:val="lowerRoman"/>
      <w:lvlText w:val="%6."/>
      <w:lvlJc w:val="right"/>
      <w:pPr>
        <w:ind w:left="7923" w:hanging="180"/>
      </w:pPr>
    </w:lvl>
    <w:lvl w:ilvl="6" w:tplc="0809000F" w:tentative="1">
      <w:start w:val="1"/>
      <w:numFmt w:val="decimal"/>
      <w:lvlText w:val="%7."/>
      <w:lvlJc w:val="left"/>
      <w:pPr>
        <w:ind w:left="8643" w:hanging="360"/>
      </w:pPr>
    </w:lvl>
    <w:lvl w:ilvl="7" w:tplc="08090019" w:tentative="1">
      <w:start w:val="1"/>
      <w:numFmt w:val="lowerLetter"/>
      <w:lvlText w:val="%8."/>
      <w:lvlJc w:val="left"/>
      <w:pPr>
        <w:ind w:left="9363" w:hanging="360"/>
      </w:pPr>
    </w:lvl>
    <w:lvl w:ilvl="8" w:tplc="0809001B" w:tentative="1">
      <w:start w:val="1"/>
      <w:numFmt w:val="lowerRoman"/>
      <w:lvlText w:val="%9."/>
      <w:lvlJc w:val="right"/>
      <w:pPr>
        <w:ind w:left="10083" w:hanging="180"/>
      </w:pPr>
    </w:lvl>
  </w:abstractNum>
  <w:abstractNum w:abstractNumId="3">
    <w:nsid w:val="72667DBD"/>
    <w:multiLevelType w:val="hybridMultilevel"/>
    <w:tmpl w:val="1B4A2BCA"/>
    <w:lvl w:ilvl="0" w:tplc="EE8E63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49C"/>
    <w:rsid w:val="000016B3"/>
    <w:rsid w:val="00001C6B"/>
    <w:rsid w:val="000036A2"/>
    <w:rsid w:val="000178AA"/>
    <w:rsid w:val="000315E4"/>
    <w:rsid w:val="000B48B3"/>
    <w:rsid w:val="000C659E"/>
    <w:rsid w:val="001022AA"/>
    <w:rsid w:val="00102410"/>
    <w:rsid w:val="00103B7A"/>
    <w:rsid w:val="001209B8"/>
    <w:rsid w:val="00175677"/>
    <w:rsid w:val="001777BF"/>
    <w:rsid w:val="001D1FF6"/>
    <w:rsid w:val="002279C6"/>
    <w:rsid w:val="00237161"/>
    <w:rsid w:val="00237D7C"/>
    <w:rsid w:val="00254F10"/>
    <w:rsid w:val="002A053A"/>
    <w:rsid w:val="002A49A6"/>
    <w:rsid w:val="002C1669"/>
    <w:rsid w:val="00302C24"/>
    <w:rsid w:val="00303F21"/>
    <w:rsid w:val="003057B8"/>
    <w:rsid w:val="00310A84"/>
    <w:rsid w:val="00313034"/>
    <w:rsid w:val="003229F1"/>
    <w:rsid w:val="003336D9"/>
    <w:rsid w:val="00335DC4"/>
    <w:rsid w:val="003420A1"/>
    <w:rsid w:val="00386CF7"/>
    <w:rsid w:val="003A01D9"/>
    <w:rsid w:val="003C4A41"/>
    <w:rsid w:val="003F3141"/>
    <w:rsid w:val="00401A36"/>
    <w:rsid w:val="0041682C"/>
    <w:rsid w:val="004459E5"/>
    <w:rsid w:val="00450DE8"/>
    <w:rsid w:val="0045797F"/>
    <w:rsid w:val="00467F7E"/>
    <w:rsid w:val="004707EB"/>
    <w:rsid w:val="00471D05"/>
    <w:rsid w:val="004A7315"/>
    <w:rsid w:val="004D7FD9"/>
    <w:rsid w:val="004F56DC"/>
    <w:rsid w:val="00505A97"/>
    <w:rsid w:val="00523B01"/>
    <w:rsid w:val="00535F16"/>
    <w:rsid w:val="0054687F"/>
    <w:rsid w:val="00591D7C"/>
    <w:rsid w:val="005B3756"/>
    <w:rsid w:val="005E5269"/>
    <w:rsid w:val="00600CC7"/>
    <w:rsid w:val="0061712B"/>
    <w:rsid w:val="00643444"/>
    <w:rsid w:val="0065341C"/>
    <w:rsid w:val="00692205"/>
    <w:rsid w:val="00692A20"/>
    <w:rsid w:val="00694AD0"/>
    <w:rsid w:val="006E38FC"/>
    <w:rsid w:val="006E6F24"/>
    <w:rsid w:val="007068D2"/>
    <w:rsid w:val="00714EE7"/>
    <w:rsid w:val="0072507C"/>
    <w:rsid w:val="00733273"/>
    <w:rsid w:val="007678D2"/>
    <w:rsid w:val="00787E7E"/>
    <w:rsid w:val="00790663"/>
    <w:rsid w:val="007B32C2"/>
    <w:rsid w:val="007E0832"/>
    <w:rsid w:val="0081505A"/>
    <w:rsid w:val="008301DD"/>
    <w:rsid w:val="00857906"/>
    <w:rsid w:val="0087085A"/>
    <w:rsid w:val="00874CF9"/>
    <w:rsid w:val="00877EA6"/>
    <w:rsid w:val="008855A7"/>
    <w:rsid w:val="008B66C7"/>
    <w:rsid w:val="008C1556"/>
    <w:rsid w:val="00972B9A"/>
    <w:rsid w:val="0097481E"/>
    <w:rsid w:val="009A31DA"/>
    <w:rsid w:val="009A6D07"/>
    <w:rsid w:val="009A773C"/>
    <w:rsid w:val="009B3897"/>
    <w:rsid w:val="009E46FF"/>
    <w:rsid w:val="00A235FB"/>
    <w:rsid w:val="00A37624"/>
    <w:rsid w:val="00A40F9E"/>
    <w:rsid w:val="00A6733D"/>
    <w:rsid w:val="00AD1007"/>
    <w:rsid w:val="00AF249C"/>
    <w:rsid w:val="00B5197B"/>
    <w:rsid w:val="00BA339E"/>
    <w:rsid w:val="00BC2C04"/>
    <w:rsid w:val="00BF03A1"/>
    <w:rsid w:val="00BF462A"/>
    <w:rsid w:val="00C1156B"/>
    <w:rsid w:val="00C45303"/>
    <w:rsid w:val="00C5567A"/>
    <w:rsid w:val="00C93FB7"/>
    <w:rsid w:val="00C9665D"/>
    <w:rsid w:val="00CA3269"/>
    <w:rsid w:val="00CA5633"/>
    <w:rsid w:val="00CC305A"/>
    <w:rsid w:val="00CD49A4"/>
    <w:rsid w:val="00CE18F0"/>
    <w:rsid w:val="00D4095B"/>
    <w:rsid w:val="00D51658"/>
    <w:rsid w:val="00D7129D"/>
    <w:rsid w:val="00DA4139"/>
    <w:rsid w:val="00DB3FD3"/>
    <w:rsid w:val="00DD6C08"/>
    <w:rsid w:val="00E569F9"/>
    <w:rsid w:val="00E75D17"/>
    <w:rsid w:val="00E930BA"/>
    <w:rsid w:val="00EA435A"/>
    <w:rsid w:val="00EB5AB6"/>
    <w:rsid w:val="00EC4653"/>
    <w:rsid w:val="00EC60B3"/>
    <w:rsid w:val="00F13452"/>
    <w:rsid w:val="00F25A56"/>
    <w:rsid w:val="00F26581"/>
    <w:rsid w:val="00F6412C"/>
    <w:rsid w:val="00F76C28"/>
    <w:rsid w:val="00F82B5C"/>
    <w:rsid w:val="00FA3657"/>
    <w:rsid w:val="00FA4611"/>
    <w:rsid w:val="00FA6AC8"/>
    <w:rsid w:val="00FC34CD"/>
    <w:rsid w:val="00FD24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303"/>
    <w:pPr>
      <w:spacing w:after="0" w:line="240" w:lineRule="auto"/>
    </w:pPr>
  </w:style>
  <w:style w:type="paragraph" w:styleId="BalloonText">
    <w:name w:val="Balloon Text"/>
    <w:basedOn w:val="Normal"/>
    <w:link w:val="BalloonTextChar"/>
    <w:uiPriority w:val="99"/>
    <w:semiHidden/>
    <w:unhideWhenUsed/>
    <w:rsid w:val="00001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6B3"/>
    <w:rPr>
      <w:rFonts w:ascii="Tahoma" w:hAnsi="Tahoma" w:cs="Tahoma"/>
      <w:sz w:val="16"/>
      <w:szCs w:val="16"/>
    </w:rPr>
  </w:style>
  <w:style w:type="paragraph" w:styleId="Header">
    <w:name w:val="header"/>
    <w:basedOn w:val="Normal"/>
    <w:link w:val="HeaderChar"/>
    <w:uiPriority w:val="99"/>
    <w:unhideWhenUsed/>
    <w:rsid w:val="00D409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095B"/>
  </w:style>
  <w:style w:type="paragraph" w:styleId="Footer">
    <w:name w:val="footer"/>
    <w:basedOn w:val="Normal"/>
    <w:link w:val="FooterChar"/>
    <w:uiPriority w:val="99"/>
    <w:unhideWhenUsed/>
    <w:rsid w:val="00D409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09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303"/>
    <w:pPr>
      <w:spacing w:after="0" w:line="240" w:lineRule="auto"/>
    </w:pPr>
  </w:style>
  <w:style w:type="paragraph" w:styleId="BalloonText">
    <w:name w:val="Balloon Text"/>
    <w:basedOn w:val="Normal"/>
    <w:link w:val="BalloonTextChar"/>
    <w:uiPriority w:val="99"/>
    <w:semiHidden/>
    <w:unhideWhenUsed/>
    <w:rsid w:val="00001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6B3"/>
    <w:rPr>
      <w:rFonts w:ascii="Tahoma" w:hAnsi="Tahoma" w:cs="Tahoma"/>
      <w:sz w:val="16"/>
      <w:szCs w:val="16"/>
    </w:rPr>
  </w:style>
  <w:style w:type="paragraph" w:styleId="Header">
    <w:name w:val="header"/>
    <w:basedOn w:val="Normal"/>
    <w:link w:val="HeaderChar"/>
    <w:uiPriority w:val="99"/>
    <w:unhideWhenUsed/>
    <w:rsid w:val="00D409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095B"/>
  </w:style>
  <w:style w:type="paragraph" w:styleId="Footer">
    <w:name w:val="footer"/>
    <w:basedOn w:val="Normal"/>
    <w:link w:val="FooterChar"/>
    <w:uiPriority w:val="99"/>
    <w:unhideWhenUsed/>
    <w:rsid w:val="00D409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0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1865</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12099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Townsend</dc:creator>
  <cp:lastModifiedBy>Wim</cp:lastModifiedBy>
  <cp:revision>3</cp:revision>
  <dcterms:created xsi:type="dcterms:W3CDTF">2015-01-20T08:54:00Z</dcterms:created>
  <dcterms:modified xsi:type="dcterms:W3CDTF">2015-02-10T10:26:00Z</dcterms:modified>
</cp:coreProperties>
</file>